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A902" w14:textId="29B54A56" w:rsidR="00100688" w:rsidRPr="00911CFE" w:rsidRDefault="00100688" w:rsidP="00D9627B">
      <w:pPr>
        <w:pStyle w:val="aa"/>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14:paraId="503878AF" w14:textId="2FECC5FC" w:rsidR="00100688" w:rsidRDefault="00100688" w:rsidP="00D9627B">
      <w:pPr>
        <w:pStyle w:val="aa"/>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w:t>
      </w:r>
      <w:r w:rsidR="002A5880">
        <w:rPr>
          <w:rFonts w:ascii="GHEA Grapalat" w:hAnsi="GHEA Grapalat" w:cs="Sylfaen"/>
          <w:i/>
          <w:sz w:val="16"/>
          <w:lang w:val="hy-AM"/>
        </w:rPr>
        <w:t xml:space="preserve"> 26</w:t>
      </w:r>
      <w:r>
        <w:rPr>
          <w:rFonts w:ascii="GHEA Grapalat" w:hAnsi="GHEA Grapalat" w:cs="Sylfaen"/>
          <w:i/>
          <w:sz w:val="16"/>
          <w:lang w:val="hy-AM"/>
        </w:rPr>
        <w:t xml:space="preserve"> -ի </w:t>
      </w:r>
    </w:p>
    <w:p w14:paraId="4E37DE70" w14:textId="41868389" w:rsidR="00096865" w:rsidRPr="009E1915" w:rsidRDefault="00100688" w:rsidP="00D9627B">
      <w:pPr>
        <w:pStyle w:val="aa"/>
        <w:ind w:right="-7" w:firstLine="567"/>
        <w:jc w:val="right"/>
        <w:rPr>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r w:rsidR="007B188A" w:rsidRPr="009E1915">
        <w:rPr>
          <w:rFonts w:ascii="GHEA Grapalat" w:hAnsi="GHEA Grapalat" w:cs="Sylfaen"/>
          <w:i/>
          <w:sz w:val="18"/>
          <w:lang w:val="hy-AM"/>
        </w:rPr>
        <w:t xml:space="preserve">                                                                                           </w:t>
      </w:r>
      <w:r w:rsidR="00931A1F" w:rsidRPr="009E1915">
        <w:rPr>
          <w:rFonts w:ascii="GHEA Grapalat" w:hAnsi="GHEA Grapalat" w:cs="Sylfaen"/>
          <w:i/>
          <w:sz w:val="18"/>
          <w:lang w:val="hy-AM"/>
        </w:rPr>
        <w:t xml:space="preserve"> </w:t>
      </w:r>
    </w:p>
    <w:p w14:paraId="505D5E68" w14:textId="77777777" w:rsidR="00A16BE7" w:rsidRPr="00A16BE7" w:rsidRDefault="00A16BE7" w:rsidP="00D9627B">
      <w:pPr>
        <w:pStyle w:val="aa"/>
        <w:spacing w:after="0"/>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14:paraId="51F09246" w14:textId="297A3913" w:rsidR="001F7800" w:rsidRDefault="001F7800" w:rsidP="00D9627B">
      <w:pPr>
        <w:pStyle w:val="aa"/>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3D6DCF">
        <w:rPr>
          <w:rFonts w:ascii="GHEA Grapalat" w:hAnsi="GHEA Grapalat" w:cs="Sylfaen"/>
          <w:i/>
          <w:sz w:val="16"/>
          <w:lang w:val="hy-AM"/>
        </w:rPr>
        <w:t>մարտի 1-ի</w:t>
      </w:r>
      <w:r>
        <w:rPr>
          <w:rFonts w:ascii="GHEA Grapalat" w:hAnsi="GHEA Grapalat" w:cs="Sylfaen"/>
          <w:i/>
          <w:sz w:val="16"/>
          <w:lang w:val="hy-AM"/>
        </w:rPr>
        <w:t xml:space="preserve"> </w:t>
      </w:r>
    </w:p>
    <w:p w14:paraId="15286638" w14:textId="77777777" w:rsidR="001F7800" w:rsidRDefault="001F7800" w:rsidP="00D9627B">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26F99972" w14:textId="21E93C15"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24F1C0A" w:rsidR="00642EFE" w:rsidRPr="00E6597C" w:rsidRDefault="00BC0DEF"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 ԸՆԹԱՑԱԿԱՐԳԻ</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204B78D" w:rsidR="0091042F" w:rsidRPr="00E6597C" w:rsidRDefault="00BC0DEF" w:rsidP="00D21F8D">
      <w:pPr>
        <w:pStyle w:val="a3"/>
        <w:spacing w:line="240" w:lineRule="auto"/>
        <w:jc w:val="center"/>
        <w:rPr>
          <w:rFonts w:ascii="GHEA Grapalat" w:hAnsi="GHEA Grapalat"/>
          <w:i w:val="0"/>
          <w:lang w:val="af-ZA"/>
        </w:rPr>
      </w:pPr>
      <w:r>
        <w:rPr>
          <w:rFonts w:ascii="GHEA Grapalat" w:hAnsi="GHEA Grapalat"/>
          <w:i w:val="0"/>
          <w:lang w:val="hy-AM"/>
        </w:rPr>
        <w:t>2024</w:t>
      </w:r>
      <w:r w:rsidR="00F5653D" w:rsidRPr="00E6597C">
        <w:rPr>
          <w:rFonts w:ascii="GHEA Grapalat" w:hAnsi="GHEA Grapalat"/>
          <w:i w:val="0"/>
          <w:lang w:val="af-ZA"/>
        </w:rPr>
        <w:t xml:space="preserve"> </w:t>
      </w:r>
      <w:r w:rsidR="00642EFE" w:rsidRPr="00E6597C">
        <w:rPr>
          <w:rFonts w:ascii="GHEA Grapalat" w:hAnsi="GHEA Grapalat"/>
          <w:i w:val="0"/>
          <w:lang w:val="af-ZA"/>
        </w:rPr>
        <w:t xml:space="preserve">թվականի </w:t>
      </w:r>
      <w:r w:rsidR="00A76C15" w:rsidRPr="00E6597C">
        <w:rPr>
          <w:rFonts w:ascii="GHEA Grapalat" w:hAnsi="GHEA Grapalat"/>
          <w:i w:val="0"/>
          <w:lang w:val="af-ZA"/>
        </w:rPr>
        <w:t>«</w:t>
      </w:r>
      <w:r w:rsidR="005B5E69">
        <w:rPr>
          <w:rFonts w:ascii="GHEA Grapalat" w:hAnsi="GHEA Grapalat"/>
          <w:i w:val="0"/>
          <w:lang w:val="hy-AM"/>
        </w:rPr>
        <w:t>սեպտեմբերի</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3C53D4" w:rsidRPr="00E6597C">
        <w:rPr>
          <w:rFonts w:ascii="GHEA Grapalat" w:hAnsi="GHEA Grapalat"/>
          <w:i w:val="0"/>
          <w:lang w:val="af-ZA"/>
        </w:rPr>
        <w:t>«</w:t>
      </w:r>
      <w:r w:rsidR="0000722D" w:rsidRPr="00DF5A69">
        <w:rPr>
          <w:rFonts w:ascii="GHEA Grapalat" w:hAnsi="GHEA Grapalat"/>
          <w:i w:val="0"/>
          <w:lang w:val="af-ZA"/>
        </w:rPr>
        <w:t>30</w:t>
      </w:r>
      <w:r w:rsidR="003C53D4" w:rsidRPr="00E6597C">
        <w:rPr>
          <w:rFonts w:ascii="GHEA Grapalat" w:hAnsi="GHEA Grapalat"/>
          <w:i w:val="0"/>
          <w:lang w:val="af-ZA"/>
        </w:rPr>
        <w:t>»</w:t>
      </w:r>
      <w:r w:rsidR="00642EFE" w:rsidRPr="00E6597C">
        <w:rPr>
          <w:rFonts w:ascii="GHEA Grapalat" w:hAnsi="GHEA Grapalat"/>
          <w:i w:val="0"/>
          <w:lang w:val="af-ZA"/>
        </w:rPr>
        <w:t xml:space="preserve"> </w:t>
      </w:r>
      <w:r w:rsidR="00A76C15" w:rsidRPr="00E6597C">
        <w:rPr>
          <w:rFonts w:ascii="GHEA Grapalat" w:hAnsi="GHEA Grapalat"/>
          <w:i w:val="0"/>
          <w:lang w:val="af-ZA"/>
        </w:rPr>
        <w:t>«</w:t>
      </w:r>
      <w:r>
        <w:rPr>
          <w:rFonts w:ascii="GHEA Grapalat" w:hAnsi="GHEA Grapalat"/>
          <w:i w:val="0"/>
          <w:lang w:val="hy-AM"/>
        </w:rPr>
        <w:t>2</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099D783F"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BC0DEF">
        <w:rPr>
          <w:rFonts w:ascii="GHEA Grapalat" w:hAnsi="GHEA Grapalat"/>
          <w:i w:val="0"/>
          <w:lang w:val="af-ZA"/>
        </w:rPr>
        <w:t xml:space="preserve"> </w:t>
      </w:r>
      <w:r w:rsidR="00447F8D">
        <w:rPr>
          <w:rFonts w:ascii="GHEA Grapalat" w:hAnsi="GHEA Grapalat"/>
          <w:b/>
          <w:i w:val="0"/>
          <w:lang w:val="af-ZA"/>
        </w:rPr>
        <w:t>ՀՀԳՄԴՄԴ-ԳՀԱՇՁԲ-2024/3</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5C85A8F0" w14:textId="6F65A202" w:rsidR="00100EE1" w:rsidRPr="00843259" w:rsidRDefault="00447F8D" w:rsidP="00100EE1">
      <w:pPr>
        <w:pStyle w:val="a3"/>
        <w:spacing w:line="240" w:lineRule="auto"/>
        <w:ind w:firstLine="708"/>
        <w:jc w:val="left"/>
        <w:rPr>
          <w:rFonts w:ascii="GHEA Grapalat" w:hAnsi="GHEA Grapalat"/>
          <w:i w:val="0"/>
          <w:lang w:val="af-ZA"/>
        </w:rPr>
      </w:pPr>
      <w:r w:rsidRPr="00843259">
        <w:rPr>
          <w:rFonts w:ascii="GHEA Grapalat" w:hAnsi="GHEA Grapalat"/>
          <w:i w:val="0"/>
          <w:lang w:val="af-ZA"/>
        </w:rPr>
        <w:t xml:space="preserve">Պատվիրատուն` </w:t>
      </w:r>
      <w:r>
        <w:rPr>
          <w:rFonts w:ascii="GHEA Grapalat" w:hAnsi="GHEA Grapalat"/>
          <w:i w:val="0"/>
          <w:lang w:val="af-ZA"/>
        </w:rPr>
        <w:t>« ՀՀ  Գեղարքունիքի մարզի  Դրախտիկ գյուղի  միջնակարգ դպրոց » ՊՈԱԿ</w:t>
      </w:r>
      <w:r w:rsidRPr="00843259">
        <w:rPr>
          <w:rFonts w:ascii="GHEA Grapalat" w:hAnsi="GHEA Grapalat"/>
          <w:i w:val="0"/>
          <w:lang w:val="af-ZA"/>
        </w:rPr>
        <w:t xml:space="preserve">, </w:t>
      </w:r>
      <w:r w:rsidRPr="00843259">
        <w:rPr>
          <w:rFonts w:ascii="GHEA Grapalat" w:hAnsi="GHEA Grapalat" w:cs="Sylfaen"/>
          <w:i w:val="0"/>
          <w:lang w:val="af-ZA"/>
        </w:rPr>
        <w:t>որը</w:t>
      </w:r>
      <w:r w:rsidRPr="00843259">
        <w:rPr>
          <w:rFonts w:ascii="GHEA Grapalat" w:hAnsi="GHEA Grapalat"/>
          <w:i w:val="0"/>
          <w:lang w:val="af-ZA"/>
        </w:rPr>
        <w:t xml:space="preserve"> </w:t>
      </w:r>
      <w:r w:rsidRPr="00843259">
        <w:rPr>
          <w:rFonts w:ascii="GHEA Grapalat" w:hAnsi="GHEA Grapalat" w:cs="Sylfaen"/>
          <w:i w:val="0"/>
          <w:lang w:val="af-ZA"/>
        </w:rPr>
        <w:t>գտնվում</w:t>
      </w:r>
      <w:r w:rsidRPr="00843259">
        <w:rPr>
          <w:rFonts w:ascii="GHEA Grapalat" w:hAnsi="GHEA Grapalat"/>
          <w:i w:val="0"/>
          <w:lang w:val="af-ZA"/>
        </w:rPr>
        <w:t xml:space="preserve"> </w:t>
      </w:r>
      <w:r w:rsidRPr="00843259">
        <w:rPr>
          <w:rFonts w:ascii="GHEA Grapalat" w:hAnsi="GHEA Grapalat" w:cs="Sylfaen"/>
          <w:i w:val="0"/>
          <w:lang w:val="af-ZA"/>
        </w:rPr>
        <w:t>է</w:t>
      </w:r>
      <w:r w:rsidRPr="00843259">
        <w:rPr>
          <w:rFonts w:ascii="GHEA Grapalat" w:hAnsi="GHEA Grapalat"/>
          <w:i w:val="0"/>
          <w:lang w:val="hy-AM"/>
        </w:rPr>
        <w:t xml:space="preserve"> </w:t>
      </w:r>
      <w:r>
        <w:rPr>
          <w:rFonts w:ascii="GHEA Grapalat" w:hAnsi="GHEA Grapalat"/>
          <w:i w:val="0"/>
          <w:lang w:val="ru-RU"/>
        </w:rPr>
        <w:t>Գեղարք</w:t>
      </w:r>
      <w:r w:rsidRPr="008E72F7">
        <w:rPr>
          <w:rFonts w:ascii="GHEA Grapalat" w:hAnsi="GHEA Grapalat"/>
          <w:i w:val="0"/>
          <w:lang w:val="af-ZA"/>
        </w:rPr>
        <w:t>.</w:t>
      </w:r>
      <w:r>
        <w:rPr>
          <w:rFonts w:ascii="GHEA Grapalat" w:hAnsi="GHEA Grapalat"/>
          <w:i w:val="0"/>
          <w:lang w:val="ru-RU"/>
        </w:rPr>
        <w:t>մարզ</w:t>
      </w:r>
      <w:r w:rsidRPr="008E72F7">
        <w:rPr>
          <w:rFonts w:ascii="GHEA Grapalat" w:hAnsi="GHEA Grapalat"/>
          <w:i w:val="0"/>
          <w:lang w:val="af-ZA"/>
        </w:rPr>
        <w:t>,</w:t>
      </w:r>
      <w:r w:rsidRPr="00B32058">
        <w:rPr>
          <w:rFonts w:ascii="GHEA Grapalat" w:hAnsi="GHEA Grapalat"/>
          <w:i w:val="0"/>
        </w:rPr>
        <w:t>գ</w:t>
      </w:r>
      <w:r w:rsidRPr="00B32058">
        <w:rPr>
          <w:rFonts w:ascii="GHEA Grapalat" w:hAnsi="GHEA Grapalat"/>
          <w:i w:val="0"/>
          <w:lang w:val="hy-AM"/>
        </w:rPr>
        <w:t>.</w:t>
      </w:r>
      <w:r w:rsidRPr="00B32058">
        <w:rPr>
          <w:rFonts w:ascii="GHEA Grapalat" w:hAnsi="GHEA Grapalat"/>
          <w:i w:val="0"/>
        </w:rPr>
        <w:t>Դրախտիկ</w:t>
      </w:r>
      <w:r w:rsidRPr="00B32058">
        <w:rPr>
          <w:rFonts w:ascii="GHEA Grapalat" w:hAnsi="GHEA Grapalat"/>
          <w:i w:val="0"/>
          <w:lang w:val="fr-FR"/>
        </w:rPr>
        <w:t>,</w:t>
      </w:r>
      <w:r w:rsidRPr="00B32058">
        <w:rPr>
          <w:rFonts w:ascii="GHEA Grapalat" w:hAnsi="GHEA Grapalat"/>
          <w:i w:val="0"/>
          <w:lang w:val="hy-AM"/>
        </w:rPr>
        <w:t xml:space="preserve"> </w:t>
      </w:r>
      <w:r w:rsidRPr="008E72F7">
        <w:rPr>
          <w:rFonts w:ascii="GHEA Grapalat" w:hAnsi="GHEA Grapalat"/>
          <w:i w:val="0"/>
          <w:lang w:val="af-ZA"/>
        </w:rPr>
        <w:t xml:space="preserve">12 </w:t>
      </w:r>
      <w:r w:rsidRPr="00B32058">
        <w:rPr>
          <w:rFonts w:ascii="GHEA Grapalat" w:hAnsi="GHEA Grapalat"/>
          <w:i w:val="0"/>
          <w:color w:val="333333"/>
        </w:rPr>
        <w:t>փ</w:t>
      </w:r>
      <w:r w:rsidRPr="00B32058">
        <w:rPr>
          <w:rFonts w:ascii="GHEA Grapalat" w:hAnsi="GHEA Grapalat"/>
          <w:i w:val="0"/>
          <w:color w:val="333333"/>
          <w:lang w:val="fr-FR"/>
        </w:rPr>
        <w:t xml:space="preserve"> ,</w:t>
      </w:r>
      <w:r w:rsidRPr="00B32058">
        <w:rPr>
          <w:rFonts w:ascii="GHEA Grapalat" w:hAnsi="GHEA Grapalat"/>
          <w:i w:val="0"/>
          <w:color w:val="333333"/>
        </w:rPr>
        <w:t>շենք</w:t>
      </w:r>
      <w:r w:rsidRPr="00B32058">
        <w:rPr>
          <w:rFonts w:ascii="GHEA Grapalat" w:hAnsi="GHEA Grapalat"/>
          <w:i w:val="0"/>
          <w:color w:val="333333"/>
          <w:lang w:val="fr-FR"/>
        </w:rPr>
        <w:t xml:space="preserve"> 33</w:t>
      </w:r>
      <w:r w:rsidRPr="00B32058">
        <w:rPr>
          <w:rFonts w:ascii="GHEA Grapalat" w:hAnsi="GHEA Grapalat"/>
          <w:b/>
          <w:color w:val="333333"/>
          <w:lang w:val="af-ZA"/>
        </w:rPr>
        <w:t xml:space="preserve"> </w:t>
      </w:r>
      <w:r w:rsidRPr="00843259">
        <w:rPr>
          <w:rFonts w:ascii="GHEA Grapalat" w:hAnsi="GHEA Grapalat" w:cs="Sylfaen"/>
          <w:i w:val="0"/>
          <w:lang w:val="af-ZA"/>
        </w:rPr>
        <w:t>հասցեում</w:t>
      </w:r>
      <w:r w:rsidR="00100EE1" w:rsidRPr="00843259">
        <w:rPr>
          <w:rFonts w:ascii="GHEA Grapalat" w:hAnsi="GHEA Grapalat"/>
          <w:i w:val="0"/>
          <w:lang w:val="af-ZA"/>
        </w:rPr>
        <w:t>,</w:t>
      </w:r>
      <w:r w:rsidR="00100EE1" w:rsidRPr="00843259">
        <w:rPr>
          <w:rFonts w:ascii="GHEA Grapalat" w:hAnsi="GHEA Grapalat"/>
          <w:i w:val="0"/>
          <w:lang w:val="hy-AM"/>
        </w:rPr>
        <w:t xml:space="preserve"> </w:t>
      </w:r>
      <w:r w:rsidR="00100EE1" w:rsidRPr="00843259">
        <w:rPr>
          <w:rFonts w:ascii="GHEA Grapalat" w:hAnsi="GHEA Grapalat" w:cs="Sylfaen"/>
          <w:i w:val="0"/>
          <w:lang w:val="af-ZA"/>
        </w:rPr>
        <w:t>հայտարարում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է</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գնանշման</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հարցում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որն</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իրականացվում</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է</w:t>
      </w:r>
      <w:r w:rsidR="00100EE1" w:rsidRPr="00843259">
        <w:rPr>
          <w:rFonts w:ascii="GHEA Grapalat" w:hAnsi="GHEA Grapalat"/>
          <w:i w:val="0"/>
          <w:lang w:val="af-ZA"/>
        </w:rPr>
        <w:t xml:space="preserve"> </w:t>
      </w:r>
      <w:r w:rsidR="00100EE1" w:rsidRPr="00843259">
        <w:rPr>
          <w:rFonts w:ascii="GHEA Grapalat" w:hAnsi="GHEA Grapalat" w:cs="Sylfaen"/>
          <w:i w:val="0"/>
          <w:lang w:val="af-ZA"/>
        </w:rPr>
        <w:t>մեկ</w:t>
      </w:r>
      <w:r w:rsidR="00100EE1" w:rsidRPr="00843259">
        <w:rPr>
          <w:rFonts w:ascii="GHEA Grapalat" w:hAnsi="GHEA Grapalat"/>
          <w:i w:val="0"/>
          <w:lang w:val="af-ZA"/>
        </w:rPr>
        <w:t xml:space="preserve"> փուլով:</w:t>
      </w:r>
    </w:p>
    <w:p w14:paraId="229B2DA9" w14:textId="7519088D" w:rsidR="00311076" w:rsidRPr="000F253E"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075A88" w:rsidRPr="00075A88">
        <w:rPr>
          <w:rFonts w:ascii="GHEA Grapalat" w:hAnsi="GHEA Grapalat"/>
          <w:i w:val="0"/>
          <w:lang w:val="hy-AM"/>
        </w:rPr>
        <w:t xml:space="preserve"> </w:t>
      </w:r>
      <w:r w:rsidR="009169DA">
        <w:rPr>
          <w:rFonts w:ascii="GHEA Grapalat" w:hAnsi="GHEA Grapalat"/>
          <w:b/>
          <w:i w:val="0"/>
          <w:lang w:val="hy-AM"/>
        </w:rPr>
        <w:t>«</w:t>
      </w:r>
      <w:r w:rsidR="00E3677D" w:rsidRPr="00E3677D">
        <w:rPr>
          <w:rFonts w:ascii="GHEA Grapalat" w:hAnsi="GHEA Grapalat"/>
          <w:b/>
          <w:i w:val="0"/>
          <w:lang w:val="hy-AM"/>
        </w:rPr>
        <w:t xml:space="preserve">ՀՀ  Գեղարքունիքի մարզի  </w:t>
      </w:r>
      <w:r w:rsidR="00185498">
        <w:rPr>
          <w:rFonts w:ascii="GHEA Grapalat" w:hAnsi="GHEA Grapalat"/>
          <w:b/>
          <w:i w:val="0"/>
          <w:lang w:val="hy-AM"/>
        </w:rPr>
        <w:t>Դրախտիկ գյուղի  միջնակարգ դպրոց</w:t>
      </w:r>
      <w:r w:rsidR="009169DA">
        <w:rPr>
          <w:rFonts w:ascii="GHEA Grapalat" w:hAnsi="GHEA Grapalat"/>
          <w:b/>
          <w:i w:val="0"/>
          <w:lang w:val="hy-AM"/>
        </w:rPr>
        <w:t xml:space="preserve">» ՊՈԱԿ-ի </w:t>
      </w:r>
      <w:r w:rsidR="0043481B">
        <w:rPr>
          <w:rFonts w:ascii="GHEA Grapalat" w:hAnsi="GHEA Grapalat"/>
          <w:b/>
          <w:i w:val="0"/>
          <w:lang w:val="hy-AM"/>
        </w:rPr>
        <w:t>լաբորատորիաներ հիմնելու համար դասասենյակների վերանորոգման</w:t>
      </w:r>
      <w:r w:rsidR="00FA271C">
        <w:rPr>
          <w:rFonts w:ascii="GHEA Grapalat" w:hAnsi="GHEA Grapalat"/>
          <w:i w:val="0"/>
          <w:lang w:val="hy-AM"/>
        </w:rPr>
        <w:t xml:space="preserve"> </w:t>
      </w:r>
      <w:r w:rsidR="00075A88" w:rsidRPr="00075A88">
        <w:rPr>
          <w:rFonts w:ascii="GHEA Grapalat" w:hAnsi="GHEA Grapalat"/>
          <w:i w:val="0"/>
          <w:lang w:val="hy-AM"/>
        </w:rPr>
        <w:t>աշխատանքներ</w:t>
      </w:r>
      <w:r w:rsidR="00075A88">
        <w:rPr>
          <w:rFonts w:ascii="GHEA Grapalat" w:hAnsi="GHEA Grapalat"/>
          <w:i w:val="0"/>
          <w:lang w:val="hy-AM"/>
        </w:rPr>
        <w:t xml:space="preserve">ի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DB4883">
        <w:rPr>
          <w:rFonts w:ascii="GHEA Grapalat" w:hAnsi="GHEA Grapalat"/>
          <w:i w:val="0"/>
          <w:sz w:val="16"/>
          <w:szCs w:val="16"/>
          <w:lang w:val="af-ZA"/>
        </w:rPr>
        <w:t xml:space="preserve">  </w:t>
      </w:r>
      <w:r w:rsidR="00341A74" w:rsidRPr="00E6597C">
        <w:rPr>
          <w:rFonts w:ascii="GHEA Grapalat" w:hAnsi="GHEA Grapalat"/>
          <w:i w:val="0"/>
          <w:lang w:val="af-ZA"/>
        </w:rPr>
        <w:t xml:space="preserve">պայմանագիր)։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29724693" w14:textId="264ADF63" w:rsidR="00DB4883" w:rsidRDefault="003B5AE9" w:rsidP="00DB4883">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rPr>
        <w:t xml:space="preserve"> </w:t>
      </w:r>
      <w:r w:rsidR="00E3677D" w:rsidRPr="00907048">
        <w:rPr>
          <w:rFonts w:ascii="GHEA Grapalat" w:hAnsi="GHEA Grapalat"/>
          <w:i w:val="0"/>
          <w:lang w:val="af-ZA"/>
        </w:rPr>
        <w:t>«</w:t>
      </w:r>
      <w:r w:rsidR="00E3677D" w:rsidRPr="00843259">
        <w:rPr>
          <w:rFonts w:ascii="GHEA Grapalat" w:hAnsi="GHEA Grapalat"/>
          <w:i w:val="0"/>
          <w:lang w:val="af-ZA"/>
        </w:rPr>
        <w:t xml:space="preserve"> </w:t>
      </w:r>
      <w:r w:rsidR="00E3677D" w:rsidRPr="00843259">
        <w:rPr>
          <w:rFonts w:ascii="GHEA Grapalat" w:hAnsi="GHEA Grapalat"/>
          <w:i w:val="0"/>
          <w:lang w:val="hy-AM"/>
        </w:rPr>
        <w:t xml:space="preserve">ՀՀ  Գեղարքունիքի մարզի  </w:t>
      </w:r>
      <w:r w:rsidR="00185498">
        <w:rPr>
          <w:rFonts w:ascii="GHEA Grapalat" w:hAnsi="GHEA Grapalat"/>
          <w:i w:val="0"/>
          <w:lang w:val="hy-AM"/>
        </w:rPr>
        <w:t>Դրախտիկ գյուղի  միջնակարգ դպրոց</w:t>
      </w:r>
      <w:r w:rsidR="00E3677D" w:rsidRPr="00843259">
        <w:rPr>
          <w:rFonts w:ascii="GHEA Grapalat" w:hAnsi="GHEA Grapalat"/>
          <w:i w:val="0"/>
          <w:lang w:val="hy-AM"/>
        </w:rPr>
        <w:t xml:space="preserve"> </w:t>
      </w:r>
      <w:r w:rsidR="00E3677D" w:rsidRPr="00907048">
        <w:rPr>
          <w:rFonts w:ascii="GHEA Grapalat" w:hAnsi="GHEA Grapalat"/>
          <w:i w:val="0"/>
          <w:lang w:val="af-ZA"/>
        </w:rPr>
        <w:t>»</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ՊՈԱԿ</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որը</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գտնվում</w:t>
      </w:r>
      <w:r w:rsidR="00E3677D" w:rsidRPr="00843259">
        <w:rPr>
          <w:rFonts w:ascii="GHEA Grapalat" w:hAnsi="GHEA Grapalat"/>
          <w:i w:val="0"/>
          <w:lang w:val="af-ZA"/>
        </w:rPr>
        <w:t xml:space="preserve"> </w:t>
      </w:r>
      <w:r w:rsidR="00E3677D" w:rsidRPr="00843259">
        <w:rPr>
          <w:rFonts w:ascii="GHEA Grapalat" w:hAnsi="GHEA Grapalat" w:cs="Sylfaen"/>
          <w:i w:val="0"/>
          <w:lang w:val="af-ZA"/>
        </w:rPr>
        <w:t>է</w:t>
      </w:r>
      <w:r w:rsidR="00E3677D" w:rsidRPr="00843259">
        <w:rPr>
          <w:rFonts w:ascii="GHEA Grapalat" w:hAnsi="GHEA Grapalat"/>
          <w:i w:val="0"/>
          <w:lang w:val="hy-AM"/>
        </w:rPr>
        <w:t xml:space="preserve"> </w:t>
      </w:r>
      <w:r w:rsidR="006932F2">
        <w:rPr>
          <w:rFonts w:ascii="GHEA Grapalat" w:hAnsi="GHEA Grapalat" w:cs="Sylfaen"/>
          <w:i w:val="0"/>
          <w:lang w:val="hy-AM"/>
        </w:rPr>
        <w:t>գ.Դրախտիկ, 12 փ ,շենք 33</w:t>
      </w:r>
      <w:r w:rsidR="00075A88">
        <w:rPr>
          <w:rFonts w:ascii="GHEA Grapalat" w:hAnsi="GHEA Grapalat"/>
          <w:i w:val="0"/>
          <w:lang w:val="hy-AM"/>
        </w:rPr>
        <w:t xml:space="preserve"> </w:t>
      </w:r>
      <w:r w:rsidR="00DB4883" w:rsidRPr="00DB4883">
        <w:rPr>
          <w:rFonts w:ascii="GHEA Grapalat" w:hAnsi="GHEA Grapalat"/>
          <w:i w:val="0"/>
          <w:lang w:val="af-ZA"/>
        </w:rPr>
        <w:t xml:space="preserve">հասցեով, փաստաթղթային ձևով մինչև սույն հայտարարության հրապարակման օրվանից հաշված 7-րդ օրվա ժամը </w:t>
      </w:r>
      <w:r w:rsidR="00DF5A69">
        <w:rPr>
          <w:rFonts w:ascii="GHEA Grapalat" w:hAnsi="GHEA Grapalat"/>
          <w:i w:val="0"/>
          <w:lang w:val="hy-AM"/>
        </w:rPr>
        <w:t>16</w:t>
      </w:r>
      <w:r w:rsidR="007360FA">
        <w:rPr>
          <w:rFonts w:ascii="GHEA Grapalat" w:hAnsi="GHEA Grapalat"/>
          <w:i w:val="0"/>
          <w:lang w:val="hy-AM"/>
        </w:rPr>
        <w:t>:00</w:t>
      </w:r>
      <w:r w:rsidR="00DB4883">
        <w:rPr>
          <w:rFonts w:ascii="GHEA Grapalat" w:hAnsi="GHEA Grapalat"/>
          <w:i w:val="0"/>
          <w:lang w:val="hy-AM"/>
        </w:rPr>
        <w:t>-ն։</w:t>
      </w:r>
      <w:r w:rsidR="00DB4883" w:rsidRPr="00E6597C">
        <w:rPr>
          <w:rFonts w:ascii="GHEA Grapalat" w:hAnsi="GHEA Grapalat"/>
          <w:i w:val="0"/>
          <w:lang w:val="af-ZA"/>
        </w:rPr>
        <w:t xml:space="preserve"> </w:t>
      </w:r>
    </w:p>
    <w:p w14:paraId="315D18A3" w14:textId="2F995C2F" w:rsidR="00357D48" w:rsidRPr="00E6597C" w:rsidRDefault="000076A1" w:rsidP="00DB4883">
      <w:pPr>
        <w:pStyle w:val="a3"/>
        <w:spacing w:line="240" w:lineRule="auto"/>
        <w:rPr>
          <w:rFonts w:ascii="GHEA Grapalat" w:hAnsi="GHEA Grapalat"/>
          <w:i w:val="0"/>
          <w:lang w:val="af-ZA"/>
        </w:rPr>
      </w:pPr>
      <w:r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30EC450B" w:rsidR="00B61894" w:rsidRPr="00DB4883" w:rsidRDefault="00B61894" w:rsidP="00B61894">
      <w:pPr>
        <w:pStyle w:val="a3"/>
        <w:spacing w:line="240" w:lineRule="auto"/>
        <w:ind w:firstLine="708"/>
        <w:rPr>
          <w:rFonts w:ascii="GHEA Grapalat" w:hAnsi="GHEA Grapalat"/>
          <w:b/>
          <w:i w:val="0"/>
          <w:lang w:val="af-ZA"/>
        </w:rPr>
      </w:pPr>
      <w:r w:rsidRPr="00DB4883">
        <w:rPr>
          <w:rFonts w:ascii="GHEA Grapalat" w:hAnsi="GHEA Grapalat"/>
          <w:b/>
          <w:i w:val="0"/>
          <w:lang w:val="af-ZA"/>
        </w:rPr>
        <w:t xml:space="preserve">Հայտերի բացումը տեղի կունենա </w:t>
      </w:r>
      <w:r w:rsidR="006572E2" w:rsidRPr="006572E2">
        <w:rPr>
          <w:rFonts w:ascii="GHEA Grapalat" w:hAnsi="GHEA Grapalat"/>
          <w:b/>
          <w:i w:val="0"/>
          <w:lang w:val="af-ZA"/>
        </w:rPr>
        <w:t xml:space="preserve">« </w:t>
      </w:r>
      <w:r w:rsidR="006572E2" w:rsidRPr="006572E2">
        <w:rPr>
          <w:rFonts w:ascii="GHEA Grapalat" w:hAnsi="GHEA Grapalat"/>
          <w:b/>
          <w:i w:val="0"/>
          <w:lang w:val="hy-AM"/>
        </w:rPr>
        <w:t xml:space="preserve">ՀՀ  Գեղարքունիքի մարզի  </w:t>
      </w:r>
      <w:r w:rsidR="00185498">
        <w:rPr>
          <w:rFonts w:ascii="GHEA Grapalat" w:hAnsi="GHEA Grapalat"/>
          <w:b/>
          <w:i w:val="0"/>
          <w:lang w:val="hy-AM"/>
        </w:rPr>
        <w:t>Դրախտիկ գյուղի  միջնակարգ դպրոց</w:t>
      </w:r>
      <w:r w:rsidR="006572E2" w:rsidRPr="006572E2">
        <w:rPr>
          <w:rFonts w:ascii="GHEA Grapalat" w:hAnsi="GHEA Grapalat"/>
          <w:b/>
          <w:i w:val="0"/>
          <w:lang w:val="hy-AM"/>
        </w:rPr>
        <w:t xml:space="preserve"> </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ՊՈԱԿ</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որը</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գտնվում</w:t>
      </w:r>
      <w:r w:rsidR="006572E2" w:rsidRPr="006572E2">
        <w:rPr>
          <w:rFonts w:ascii="GHEA Grapalat" w:hAnsi="GHEA Grapalat"/>
          <w:b/>
          <w:i w:val="0"/>
          <w:lang w:val="af-ZA"/>
        </w:rPr>
        <w:t xml:space="preserve"> </w:t>
      </w:r>
      <w:r w:rsidR="006572E2" w:rsidRPr="006572E2">
        <w:rPr>
          <w:rFonts w:ascii="GHEA Grapalat" w:hAnsi="GHEA Grapalat" w:cs="Sylfaen"/>
          <w:b/>
          <w:i w:val="0"/>
          <w:lang w:val="af-ZA"/>
        </w:rPr>
        <w:t>է</w:t>
      </w:r>
      <w:r w:rsidR="006572E2" w:rsidRPr="006572E2">
        <w:rPr>
          <w:rFonts w:ascii="GHEA Grapalat" w:hAnsi="GHEA Grapalat"/>
          <w:b/>
          <w:i w:val="0"/>
          <w:lang w:val="hy-AM"/>
        </w:rPr>
        <w:t xml:space="preserve"> </w:t>
      </w:r>
      <w:r w:rsidR="00185498">
        <w:rPr>
          <w:rFonts w:ascii="GHEA Grapalat" w:hAnsi="GHEA Grapalat" w:cs="Sylfaen"/>
          <w:b/>
          <w:i w:val="0"/>
          <w:lang w:val="hy-AM"/>
        </w:rPr>
        <w:t>Գեղարք.մարզ,գ.Դրախտիկ, 12 փ ,շենք 33 հասցեում</w:t>
      </w:r>
      <w:r w:rsidR="006572E2">
        <w:rPr>
          <w:rFonts w:ascii="GHEA Grapalat" w:hAnsi="GHEA Grapalat"/>
          <w:b/>
          <w:i w:val="0"/>
          <w:lang w:val="af-ZA"/>
        </w:rPr>
        <w:t>,</w:t>
      </w:r>
      <w:r w:rsidR="00185498">
        <w:rPr>
          <w:rFonts w:ascii="GHEA Grapalat" w:hAnsi="GHEA Grapalat"/>
          <w:b/>
          <w:i w:val="0"/>
          <w:lang w:val="af-ZA"/>
        </w:rPr>
        <w:t xml:space="preserve"> «</w:t>
      </w:r>
      <w:r w:rsidR="00DB4883" w:rsidRPr="00DB4883">
        <w:rPr>
          <w:rFonts w:ascii="GHEA Grapalat" w:hAnsi="GHEA Grapalat"/>
          <w:b/>
          <w:i w:val="0"/>
          <w:lang w:val="hy-AM"/>
        </w:rPr>
        <w:t>2024</w:t>
      </w:r>
      <w:r w:rsidRPr="00DB4883">
        <w:rPr>
          <w:rFonts w:ascii="GHEA Grapalat" w:hAnsi="GHEA Grapalat"/>
          <w:b/>
          <w:i w:val="0"/>
          <w:lang w:val="af-ZA"/>
        </w:rPr>
        <w:t xml:space="preserve">» </w:t>
      </w:r>
      <w:r w:rsidR="006572E2" w:rsidRPr="006572E2">
        <w:rPr>
          <w:rFonts w:ascii="GHEA Grapalat" w:hAnsi="GHEA Grapalat"/>
          <w:b/>
          <w:i w:val="0"/>
          <w:lang w:val="af-ZA"/>
        </w:rPr>
        <w:t xml:space="preserve"> </w:t>
      </w:r>
      <w:r w:rsidRPr="00DB4883">
        <w:rPr>
          <w:rFonts w:ascii="GHEA Grapalat" w:hAnsi="GHEA Grapalat"/>
          <w:b/>
          <w:i w:val="0"/>
          <w:lang w:val="af-ZA"/>
        </w:rPr>
        <w:t xml:space="preserve">« </w:t>
      </w:r>
      <w:r w:rsidR="00185498">
        <w:rPr>
          <w:rFonts w:ascii="GHEA Grapalat" w:hAnsi="GHEA Grapalat"/>
          <w:b/>
          <w:i w:val="0"/>
          <w:lang w:val="hy-AM"/>
        </w:rPr>
        <w:t>հոկտեմբերի</w:t>
      </w:r>
      <w:r w:rsidR="00DB4883" w:rsidRPr="00DB4883">
        <w:rPr>
          <w:rFonts w:ascii="GHEA Grapalat" w:hAnsi="GHEA Grapalat"/>
          <w:b/>
          <w:i w:val="0"/>
          <w:lang w:val="af-ZA"/>
        </w:rPr>
        <w:t>» «</w:t>
      </w:r>
      <w:r w:rsidR="00185498">
        <w:rPr>
          <w:rFonts w:ascii="GHEA Grapalat" w:hAnsi="GHEA Grapalat"/>
          <w:b/>
          <w:i w:val="0"/>
          <w:lang w:val="hy-AM"/>
        </w:rPr>
        <w:t>0</w:t>
      </w:r>
      <w:r w:rsidR="0000722D" w:rsidRPr="0000722D">
        <w:rPr>
          <w:rFonts w:ascii="GHEA Grapalat" w:hAnsi="GHEA Grapalat"/>
          <w:b/>
          <w:i w:val="0"/>
          <w:lang w:val="af-ZA"/>
        </w:rPr>
        <w:t>7</w:t>
      </w:r>
      <w:r w:rsidRPr="00DB4883">
        <w:rPr>
          <w:rFonts w:ascii="GHEA Grapalat" w:hAnsi="GHEA Grapalat"/>
          <w:b/>
          <w:i w:val="0"/>
          <w:lang w:val="af-ZA"/>
        </w:rPr>
        <w:t xml:space="preserve">» -ին ժամը  </w:t>
      </w:r>
      <w:r w:rsidR="00DF5A69">
        <w:rPr>
          <w:rFonts w:ascii="GHEA Grapalat" w:hAnsi="GHEA Grapalat"/>
          <w:b/>
          <w:i w:val="0"/>
          <w:u w:val="single"/>
          <w:lang w:val="hy-AM"/>
        </w:rPr>
        <w:t>16</w:t>
      </w:r>
      <w:r w:rsidR="007360FA">
        <w:rPr>
          <w:rFonts w:ascii="GHEA Grapalat" w:hAnsi="GHEA Grapalat"/>
          <w:b/>
          <w:i w:val="0"/>
          <w:u w:val="single"/>
          <w:lang w:val="hy-AM"/>
        </w:rPr>
        <w:t>:00</w:t>
      </w:r>
      <w:r w:rsidRPr="00DB4883">
        <w:rPr>
          <w:rFonts w:ascii="GHEA Grapalat" w:hAnsi="GHEA Grapalat"/>
          <w:b/>
          <w:i w:val="0"/>
          <w:lang w:val="af-ZA"/>
        </w:rPr>
        <w:t xml:space="preserve">-ին։   </w:t>
      </w:r>
    </w:p>
    <w:p w14:paraId="06F95007" w14:textId="6B2B5421" w:rsidR="00B61894" w:rsidRPr="000F253E" w:rsidRDefault="001822F3" w:rsidP="000F253E">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5415B8A0" w:rsidR="00754697" w:rsidRPr="00E6597C" w:rsidRDefault="00754697" w:rsidP="00EF3662">
      <w:pPr>
        <w:pStyle w:val="a3"/>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B4883" w:rsidRPr="00DB4883">
        <w:rPr>
          <w:rFonts w:ascii="GHEA Grapalat" w:hAnsi="GHEA Grapalat"/>
          <w:i w:val="0"/>
          <w:sz w:val="22"/>
          <w:szCs w:val="22"/>
          <w:lang w:val="af-ZA"/>
        </w:rPr>
        <w:t xml:space="preserve"> </w:t>
      </w:r>
      <w:r w:rsidR="000F253E" w:rsidRPr="000F253E">
        <w:rPr>
          <w:rFonts w:ascii="GHEA Grapalat" w:hAnsi="GHEA Grapalat"/>
          <w:i w:val="0"/>
          <w:lang w:val="hy-AM"/>
        </w:rPr>
        <w:t>Լ</w:t>
      </w:r>
      <w:r w:rsidR="00DB4883" w:rsidRPr="000F253E">
        <w:rPr>
          <w:rFonts w:ascii="GHEA Grapalat" w:hAnsi="GHEA Grapalat"/>
          <w:i w:val="0"/>
          <w:lang w:val="af-ZA"/>
        </w:rPr>
        <w:t xml:space="preserve">. </w:t>
      </w:r>
      <w:r w:rsidR="000F253E" w:rsidRPr="000F253E">
        <w:rPr>
          <w:rFonts w:ascii="GHEA Grapalat" w:hAnsi="GHEA Grapalat"/>
          <w:i w:val="0"/>
          <w:lang w:val="hy-AM"/>
        </w:rPr>
        <w:t>Մարկոսյանին</w:t>
      </w:r>
      <w:r w:rsidR="00DB4883">
        <w:rPr>
          <w:rFonts w:ascii="GHEA Grapalat" w:hAnsi="GHEA Grapalat"/>
          <w:i w:val="0"/>
          <w:lang w:val="af-ZA"/>
        </w:rPr>
        <w:t>։</w:t>
      </w:r>
    </w:p>
    <w:p w14:paraId="316DB7BC" w14:textId="40505E3E" w:rsidR="009F18D0" w:rsidRPr="00E6597C" w:rsidRDefault="009F18D0"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14:paraId="44A2210A" w14:textId="2151272A" w:rsidR="001926D5" w:rsidRPr="001926D5" w:rsidRDefault="001926D5" w:rsidP="001926D5">
      <w:pPr>
        <w:pStyle w:val="a3"/>
        <w:spacing w:line="240" w:lineRule="auto"/>
        <w:rPr>
          <w:rFonts w:ascii="GHEA Grapalat" w:hAnsi="GHEA Grapalat"/>
          <w:b/>
          <w:i w:val="0"/>
          <w:u w:val="single"/>
          <w:lang w:val="af-ZA"/>
        </w:rPr>
      </w:pPr>
      <w:r w:rsidRPr="00817385">
        <w:rPr>
          <w:rFonts w:ascii="GHEA Grapalat" w:hAnsi="GHEA Grapalat"/>
          <w:b/>
          <w:i w:val="0"/>
          <w:lang w:val="af-ZA"/>
        </w:rPr>
        <w:t xml:space="preserve">                                       </w:t>
      </w:r>
      <w:r w:rsidRPr="007D385A">
        <w:rPr>
          <w:rFonts w:ascii="GHEA Grapalat" w:hAnsi="GHEA Grapalat"/>
          <w:b/>
          <w:i w:val="0"/>
          <w:lang w:val="af-ZA"/>
        </w:rPr>
        <w:t>Հեռախոս: +37443909377</w:t>
      </w:r>
    </w:p>
    <w:p w14:paraId="1ADA672F" w14:textId="1ECE859F" w:rsidR="001926D5" w:rsidRPr="001926D5" w:rsidRDefault="001926D5" w:rsidP="001926D5">
      <w:pPr>
        <w:pStyle w:val="a3"/>
        <w:spacing w:line="240" w:lineRule="auto"/>
        <w:rPr>
          <w:rFonts w:ascii="GHEA Grapalat" w:hAnsi="GHEA Grapalat"/>
          <w:b/>
          <w:i w:val="0"/>
          <w:u w:val="single"/>
          <w:lang w:val="af-ZA"/>
        </w:rPr>
      </w:pPr>
      <w:r w:rsidRPr="007D385A">
        <w:rPr>
          <w:rFonts w:ascii="GHEA Grapalat" w:hAnsi="GHEA Grapalat"/>
          <w:b/>
          <w:i w:val="0"/>
          <w:lang w:val="af-ZA"/>
        </w:rPr>
        <w:t xml:space="preserve">                                        Էլ. </w:t>
      </w:r>
      <w:r w:rsidRPr="007D385A">
        <w:rPr>
          <w:rFonts w:ascii="GHEA Grapalat" w:hAnsi="GHEA Grapalat"/>
          <w:b/>
          <w:i w:val="0"/>
          <w:lang w:val="ru-RU"/>
        </w:rPr>
        <w:t>փ</w:t>
      </w:r>
      <w:r w:rsidRPr="007D385A">
        <w:rPr>
          <w:rFonts w:ascii="GHEA Grapalat" w:hAnsi="GHEA Grapalat"/>
          <w:b/>
          <w:i w:val="0"/>
          <w:lang w:val="af-ZA"/>
        </w:rPr>
        <w:t xml:space="preserve">ոստ: </w:t>
      </w:r>
      <w:r w:rsidR="005438DB">
        <w:rPr>
          <w:rFonts w:ascii="GHEA Grapalat" w:hAnsi="GHEA Grapalat"/>
          <w:b/>
          <w:i w:val="0"/>
          <w:lang w:val="af-ZA"/>
        </w:rPr>
        <w:t>drakhtik@schools.am</w:t>
      </w:r>
    </w:p>
    <w:p w14:paraId="752441B9" w14:textId="0576687B" w:rsidR="009F18D0" w:rsidRPr="001926D5" w:rsidRDefault="001926D5" w:rsidP="007D210E">
      <w:pPr>
        <w:pStyle w:val="a3"/>
        <w:spacing w:line="240" w:lineRule="auto"/>
        <w:ind w:firstLine="0"/>
        <w:jc w:val="center"/>
        <w:rPr>
          <w:rFonts w:ascii="GHEA Grapalat" w:hAnsi="GHEA Grapalat"/>
          <w:b/>
          <w:i w:val="0"/>
          <w:lang w:val="af-ZA"/>
        </w:rPr>
      </w:pPr>
      <w:r w:rsidRPr="007D385A">
        <w:rPr>
          <w:rFonts w:ascii="GHEA Grapalat" w:hAnsi="GHEA Grapalat"/>
          <w:b/>
          <w:i w:val="0"/>
          <w:lang w:val="af-ZA"/>
        </w:rPr>
        <w:t>Պատվիրատու «</w:t>
      </w:r>
      <w:r w:rsidR="007D210E">
        <w:rPr>
          <w:rFonts w:ascii="GHEA Grapalat" w:hAnsi="GHEA Grapalat"/>
          <w:b/>
          <w:i w:val="0"/>
          <w:lang w:val="hy-AM"/>
        </w:rPr>
        <w:t xml:space="preserve">ՀՀ  Գեղարքունիքի մարզի  Դրախտիկ գյուղի  միջնակարգ  </w:t>
      </w:r>
      <w:r w:rsidRPr="007D385A">
        <w:rPr>
          <w:rFonts w:ascii="GHEA Grapalat" w:hAnsi="GHEA Grapalat"/>
          <w:b/>
          <w:i w:val="0"/>
          <w:lang w:val="hy-AM"/>
        </w:rPr>
        <w:t xml:space="preserve">դպրոց </w:t>
      </w:r>
      <w:r w:rsidRPr="007D385A">
        <w:rPr>
          <w:rFonts w:ascii="GHEA Grapalat" w:hAnsi="GHEA Grapalat"/>
          <w:b/>
          <w:i w:val="0"/>
          <w:lang w:val="af-ZA"/>
        </w:rPr>
        <w:t xml:space="preserve">» </w:t>
      </w:r>
      <w:r w:rsidRPr="007D385A">
        <w:rPr>
          <w:rFonts w:ascii="GHEA Grapalat" w:hAnsi="GHEA Grapalat" w:cs="Sylfaen"/>
          <w:b/>
          <w:i w:val="0"/>
          <w:lang w:val="af-ZA"/>
        </w:rPr>
        <w:t>ՊՈԱԿ</w:t>
      </w:r>
    </w:p>
    <w:p w14:paraId="0AFA4E2C" w14:textId="77777777" w:rsidR="009F18D0" w:rsidRPr="00E6597C" w:rsidRDefault="009F18D0" w:rsidP="00EF3662">
      <w:pPr>
        <w:pStyle w:val="a3"/>
        <w:spacing w:line="240" w:lineRule="auto"/>
        <w:rPr>
          <w:rFonts w:ascii="GHEA Grapalat" w:hAnsi="GHEA Grapalat"/>
          <w:i w:val="0"/>
          <w:lang w:val="af-ZA"/>
        </w:rPr>
      </w:pPr>
    </w:p>
    <w:p w14:paraId="046F5C52" w14:textId="77777777" w:rsidR="00DB4883" w:rsidRPr="00EF24D4" w:rsidRDefault="00DB4883" w:rsidP="00EF3662">
      <w:pPr>
        <w:pStyle w:val="aa"/>
        <w:spacing w:after="0"/>
        <w:ind w:firstLine="567"/>
        <w:jc w:val="right"/>
        <w:rPr>
          <w:rFonts w:ascii="GHEA Grapalat" w:hAnsi="GHEA Grapalat" w:cs="Sylfaen"/>
          <w:i/>
          <w:sz w:val="20"/>
          <w:szCs w:val="20"/>
          <w:lang w:val="af-ZA"/>
        </w:rPr>
      </w:pPr>
    </w:p>
    <w:p w14:paraId="66E766F9"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2BB57FD5"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2FCC4A2C" w14:textId="77777777" w:rsidR="00AD4E67" w:rsidRPr="00906873" w:rsidRDefault="00AD4E67" w:rsidP="00EF3662">
      <w:pPr>
        <w:pStyle w:val="aa"/>
        <w:spacing w:after="0"/>
        <w:ind w:firstLine="567"/>
        <w:jc w:val="right"/>
        <w:rPr>
          <w:rFonts w:ascii="GHEA Grapalat" w:hAnsi="GHEA Grapalat" w:cs="Sylfaen"/>
          <w:i/>
          <w:sz w:val="20"/>
          <w:szCs w:val="20"/>
          <w:lang w:val="af-ZA"/>
        </w:rPr>
      </w:pPr>
    </w:p>
    <w:p w14:paraId="60D91CDC"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4350A47"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1D7FDEB" w14:textId="77777777" w:rsidR="00817385" w:rsidRPr="0043481B" w:rsidRDefault="00817385" w:rsidP="00EF3662">
      <w:pPr>
        <w:pStyle w:val="aa"/>
        <w:spacing w:after="0"/>
        <w:ind w:firstLine="567"/>
        <w:jc w:val="right"/>
        <w:rPr>
          <w:rFonts w:ascii="GHEA Grapalat" w:hAnsi="GHEA Grapalat" w:cs="Sylfaen"/>
          <w:b/>
          <w:i/>
          <w:sz w:val="20"/>
          <w:szCs w:val="20"/>
          <w:lang w:val="af-ZA"/>
        </w:rPr>
      </w:pPr>
    </w:p>
    <w:p w14:paraId="0A9F600F" w14:textId="6CF5E12C" w:rsidR="00096865" w:rsidRPr="00EF0601" w:rsidRDefault="00096865" w:rsidP="00EF3662">
      <w:pPr>
        <w:pStyle w:val="aa"/>
        <w:spacing w:after="0"/>
        <w:ind w:firstLine="567"/>
        <w:jc w:val="right"/>
        <w:rPr>
          <w:rFonts w:ascii="GHEA Grapalat" w:hAnsi="GHEA Grapalat" w:cs="Sylfaen"/>
          <w:b/>
          <w:i/>
          <w:sz w:val="20"/>
          <w:szCs w:val="20"/>
          <w:lang w:val="af-ZA"/>
        </w:rPr>
      </w:pPr>
      <w:r w:rsidRPr="00EF0601">
        <w:rPr>
          <w:rFonts w:ascii="GHEA Grapalat" w:hAnsi="GHEA Grapalat" w:cs="Sylfaen"/>
          <w:b/>
          <w:i/>
          <w:sz w:val="20"/>
          <w:szCs w:val="20"/>
        </w:rPr>
        <w:t>Հաստատված</w:t>
      </w:r>
      <w:r w:rsidRPr="00EF0601">
        <w:rPr>
          <w:rFonts w:ascii="GHEA Grapalat" w:hAnsi="GHEA Grapalat" w:cs="Times Armenian"/>
          <w:b/>
          <w:i/>
          <w:sz w:val="20"/>
          <w:szCs w:val="20"/>
          <w:lang w:val="af-ZA"/>
        </w:rPr>
        <w:t xml:space="preserve"> </w:t>
      </w:r>
      <w:r w:rsidRPr="00EF0601">
        <w:rPr>
          <w:rFonts w:ascii="GHEA Grapalat" w:hAnsi="GHEA Grapalat" w:cs="Sylfaen"/>
          <w:b/>
          <w:i/>
          <w:sz w:val="20"/>
          <w:szCs w:val="20"/>
        </w:rPr>
        <w:t>է</w:t>
      </w:r>
    </w:p>
    <w:p w14:paraId="1F34D806" w14:textId="0F774774" w:rsidR="00096865" w:rsidRPr="00EF0601" w:rsidRDefault="009F18D0" w:rsidP="00EF3662">
      <w:pPr>
        <w:pStyle w:val="aa"/>
        <w:spacing w:after="0"/>
        <w:ind w:firstLine="567"/>
        <w:jc w:val="right"/>
        <w:rPr>
          <w:rFonts w:ascii="GHEA Grapalat" w:hAnsi="GHEA Grapalat" w:cs="Sylfaen"/>
          <w:b/>
          <w:i/>
          <w:sz w:val="20"/>
          <w:szCs w:val="20"/>
          <w:lang w:val="af-ZA"/>
        </w:rPr>
      </w:pPr>
      <w:r w:rsidRPr="00EF0601">
        <w:rPr>
          <w:rFonts w:ascii="GHEA Grapalat" w:hAnsi="GHEA Grapalat" w:cs="Sylfaen"/>
          <w:b/>
          <w:i/>
          <w:sz w:val="20"/>
          <w:szCs w:val="20"/>
          <w:lang w:val="af-ZA"/>
        </w:rPr>
        <w:tab/>
      </w:r>
      <w:r w:rsidR="00447F8D">
        <w:rPr>
          <w:rFonts w:ascii="GHEA Grapalat" w:hAnsi="GHEA Grapalat" w:cs="Sylfaen"/>
          <w:b/>
          <w:i/>
          <w:sz w:val="20"/>
          <w:szCs w:val="20"/>
        </w:rPr>
        <w:t>ՀՀԳՄԴՄԴ</w:t>
      </w:r>
      <w:r w:rsidR="00447F8D" w:rsidRPr="00447F8D">
        <w:rPr>
          <w:rFonts w:ascii="GHEA Grapalat" w:hAnsi="GHEA Grapalat" w:cs="Sylfaen"/>
          <w:b/>
          <w:i/>
          <w:sz w:val="20"/>
          <w:szCs w:val="20"/>
          <w:lang w:val="af-ZA"/>
        </w:rPr>
        <w:t>-</w:t>
      </w:r>
      <w:r w:rsidR="00447F8D">
        <w:rPr>
          <w:rFonts w:ascii="GHEA Grapalat" w:hAnsi="GHEA Grapalat" w:cs="Sylfaen"/>
          <w:b/>
          <w:i/>
          <w:sz w:val="20"/>
          <w:szCs w:val="20"/>
        </w:rPr>
        <w:t>ԳՀԱՇՁԲ</w:t>
      </w:r>
      <w:r w:rsidR="00447F8D" w:rsidRPr="00447F8D">
        <w:rPr>
          <w:rFonts w:ascii="GHEA Grapalat" w:hAnsi="GHEA Grapalat" w:cs="Sylfaen"/>
          <w:b/>
          <w:i/>
          <w:sz w:val="20"/>
          <w:szCs w:val="20"/>
          <w:lang w:val="af-ZA"/>
        </w:rPr>
        <w:t>-2024/</w:t>
      </w:r>
      <w:proofErr w:type="gramStart"/>
      <w:r w:rsidR="00447F8D" w:rsidRPr="00447F8D">
        <w:rPr>
          <w:rFonts w:ascii="GHEA Grapalat" w:hAnsi="GHEA Grapalat" w:cs="Sylfaen"/>
          <w:b/>
          <w:i/>
          <w:sz w:val="20"/>
          <w:szCs w:val="20"/>
          <w:lang w:val="af-ZA"/>
        </w:rPr>
        <w:t>3</w:t>
      </w:r>
      <w:r w:rsidR="00EF0601">
        <w:rPr>
          <w:rFonts w:ascii="GHEA Grapalat" w:hAnsi="GHEA Grapalat" w:cs="Sylfaen"/>
          <w:b/>
          <w:i/>
          <w:sz w:val="20"/>
          <w:szCs w:val="20"/>
          <w:lang w:val="af-ZA"/>
        </w:rPr>
        <w:t xml:space="preserve"> </w:t>
      </w:r>
      <w:r w:rsidR="00DB4883" w:rsidRPr="00EF0601">
        <w:rPr>
          <w:rFonts w:ascii="GHEA Grapalat" w:hAnsi="GHEA Grapalat" w:cs="Sylfaen"/>
          <w:b/>
          <w:i/>
          <w:sz w:val="20"/>
          <w:szCs w:val="20"/>
          <w:lang w:val="hy-AM"/>
        </w:rPr>
        <w:t xml:space="preserve"> </w:t>
      </w:r>
      <w:r w:rsidR="00096865" w:rsidRPr="00EF0601">
        <w:rPr>
          <w:rFonts w:ascii="GHEA Grapalat" w:hAnsi="GHEA Grapalat" w:cs="Sylfaen"/>
          <w:b/>
          <w:i/>
          <w:sz w:val="20"/>
          <w:szCs w:val="20"/>
        </w:rPr>
        <w:t>ծածկա</w:t>
      </w:r>
      <w:r w:rsidR="00096865" w:rsidRPr="00EF0601">
        <w:rPr>
          <w:rFonts w:ascii="GHEA Grapalat" w:hAnsi="GHEA Grapalat" w:cs="Times Armenian"/>
          <w:b/>
          <w:i/>
          <w:sz w:val="20"/>
          <w:szCs w:val="20"/>
        </w:rPr>
        <w:t>գ</w:t>
      </w:r>
      <w:r w:rsidR="00096865" w:rsidRPr="00EF0601">
        <w:rPr>
          <w:rFonts w:ascii="GHEA Grapalat" w:hAnsi="GHEA Grapalat" w:cs="Sylfaen"/>
          <w:b/>
          <w:i/>
          <w:sz w:val="20"/>
          <w:szCs w:val="20"/>
        </w:rPr>
        <w:t>րով</w:t>
      </w:r>
      <w:proofErr w:type="gramEnd"/>
      <w:r w:rsidR="00096865" w:rsidRPr="00EF0601">
        <w:rPr>
          <w:rFonts w:ascii="GHEA Grapalat" w:hAnsi="GHEA Grapalat" w:cs="Times Armenian"/>
          <w:b/>
          <w:i/>
          <w:sz w:val="20"/>
          <w:szCs w:val="20"/>
          <w:lang w:val="af-ZA"/>
        </w:rPr>
        <w:t xml:space="preserve"> </w:t>
      </w:r>
    </w:p>
    <w:p w14:paraId="495016FA" w14:textId="1DDF20D9" w:rsidR="00096865" w:rsidRPr="00EF0601" w:rsidRDefault="00BC0DEF" w:rsidP="00EF3662">
      <w:pPr>
        <w:pStyle w:val="aa"/>
        <w:spacing w:after="0"/>
        <w:ind w:firstLine="567"/>
        <w:jc w:val="right"/>
        <w:rPr>
          <w:rFonts w:ascii="GHEA Grapalat" w:hAnsi="GHEA Grapalat" w:cs="Times Armenian"/>
          <w:b/>
          <w:i/>
          <w:sz w:val="20"/>
          <w:szCs w:val="20"/>
          <w:lang w:val="af-ZA"/>
        </w:rPr>
      </w:pPr>
      <w:r w:rsidRPr="00EF0601">
        <w:rPr>
          <w:rFonts w:ascii="GHEA Grapalat" w:hAnsi="GHEA Grapalat" w:cs="Sylfaen"/>
          <w:b/>
          <w:i/>
          <w:sz w:val="20"/>
          <w:szCs w:val="20"/>
        </w:rPr>
        <w:t>գնանշման</w:t>
      </w:r>
      <w:r w:rsidRPr="00EF0601">
        <w:rPr>
          <w:rFonts w:ascii="GHEA Grapalat" w:hAnsi="GHEA Grapalat" w:cs="Sylfaen"/>
          <w:b/>
          <w:i/>
          <w:sz w:val="20"/>
          <w:szCs w:val="20"/>
          <w:lang w:val="af-ZA"/>
        </w:rPr>
        <w:t xml:space="preserve"> </w:t>
      </w:r>
      <w:r w:rsidRPr="00EF0601">
        <w:rPr>
          <w:rFonts w:ascii="GHEA Grapalat" w:hAnsi="GHEA Grapalat" w:cs="Sylfaen"/>
          <w:b/>
          <w:i/>
          <w:sz w:val="20"/>
          <w:szCs w:val="20"/>
        </w:rPr>
        <w:t>հարցման</w:t>
      </w:r>
      <w:r w:rsidRPr="00EF0601">
        <w:rPr>
          <w:rFonts w:ascii="GHEA Grapalat" w:hAnsi="GHEA Grapalat" w:cs="Sylfaen"/>
          <w:b/>
          <w:i/>
          <w:sz w:val="20"/>
          <w:szCs w:val="20"/>
          <w:lang w:val="af-ZA"/>
        </w:rPr>
        <w:t xml:space="preserve"> </w:t>
      </w:r>
      <w:r w:rsidRPr="00EF0601">
        <w:rPr>
          <w:rFonts w:ascii="GHEA Grapalat" w:hAnsi="GHEA Grapalat" w:cs="Sylfaen"/>
          <w:b/>
          <w:i/>
          <w:sz w:val="20"/>
          <w:szCs w:val="20"/>
        </w:rPr>
        <w:t>ընթացակարգի</w:t>
      </w:r>
      <w:r w:rsidR="00096865" w:rsidRPr="00EF0601">
        <w:rPr>
          <w:rFonts w:ascii="GHEA Grapalat" w:hAnsi="GHEA Grapalat" w:cs="Times Armenian"/>
          <w:b/>
          <w:i/>
          <w:sz w:val="20"/>
          <w:szCs w:val="20"/>
          <w:lang w:val="af-ZA"/>
        </w:rPr>
        <w:t xml:space="preserve"> </w:t>
      </w:r>
      <w:r w:rsidR="00EE5855" w:rsidRPr="00EF0601">
        <w:rPr>
          <w:rFonts w:ascii="GHEA Grapalat" w:hAnsi="GHEA Grapalat" w:cs="Times Armenian"/>
          <w:b/>
          <w:i/>
          <w:sz w:val="20"/>
          <w:szCs w:val="20"/>
          <w:lang w:val="af-ZA"/>
        </w:rPr>
        <w:t xml:space="preserve">գնահատող </w:t>
      </w:r>
      <w:r w:rsidR="00096865" w:rsidRPr="00EF0601">
        <w:rPr>
          <w:rFonts w:ascii="GHEA Grapalat" w:hAnsi="GHEA Grapalat" w:cs="Sylfaen"/>
          <w:b/>
          <w:i/>
          <w:sz w:val="20"/>
          <w:szCs w:val="20"/>
        </w:rPr>
        <w:t>հանձնաժողովի</w:t>
      </w:r>
    </w:p>
    <w:p w14:paraId="208E4286" w14:textId="1F5DD417" w:rsidR="00096865" w:rsidRPr="00EF0601" w:rsidRDefault="00096865" w:rsidP="00EF3662">
      <w:pPr>
        <w:pStyle w:val="aa"/>
        <w:spacing w:after="0"/>
        <w:ind w:firstLine="567"/>
        <w:jc w:val="right"/>
        <w:rPr>
          <w:rFonts w:ascii="GHEA Grapalat" w:hAnsi="GHEA Grapalat"/>
          <w:b/>
          <w:i/>
          <w:sz w:val="20"/>
          <w:szCs w:val="20"/>
          <w:lang w:val="af-ZA"/>
        </w:rPr>
      </w:pPr>
      <w:r w:rsidRPr="00EF0601">
        <w:rPr>
          <w:rFonts w:ascii="GHEA Grapalat" w:hAnsi="GHEA Grapalat" w:cs="Sylfaen"/>
          <w:b/>
          <w:i/>
          <w:sz w:val="20"/>
          <w:szCs w:val="20"/>
          <w:lang w:val="af-ZA"/>
        </w:rPr>
        <w:t xml:space="preserve"> </w:t>
      </w:r>
      <w:r w:rsidR="0000722D" w:rsidRPr="00DF5A69">
        <w:rPr>
          <w:rFonts w:ascii="GHEA Grapalat" w:hAnsi="GHEA Grapalat" w:cs="Sylfaen"/>
          <w:b/>
          <w:i/>
          <w:sz w:val="20"/>
          <w:szCs w:val="20"/>
          <w:lang w:val="af-ZA"/>
        </w:rPr>
        <w:t>30</w:t>
      </w:r>
      <w:r w:rsidR="00334B20" w:rsidRPr="00EF0601">
        <w:rPr>
          <w:rFonts w:ascii="GHEA Grapalat" w:hAnsi="GHEA Grapalat" w:cs="Sylfaen"/>
          <w:b/>
          <w:i/>
          <w:sz w:val="20"/>
          <w:szCs w:val="20"/>
          <w:lang w:val="af-ZA"/>
        </w:rPr>
        <w:t>.</w:t>
      </w:r>
      <w:r w:rsidR="00075A88" w:rsidRPr="00EF0601">
        <w:rPr>
          <w:rFonts w:ascii="GHEA Grapalat" w:hAnsi="GHEA Grapalat" w:cs="Sylfaen"/>
          <w:b/>
          <w:i/>
          <w:sz w:val="20"/>
          <w:szCs w:val="20"/>
          <w:lang w:val="hy-AM"/>
        </w:rPr>
        <w:t>0</w:t>
      </w:r>
      <w:r w:rsidR="00DB4191" w:rsidRPr="00EF0601">
        <w:rPr>
          <w:rFonts w:ascii="GHEA Grapalat" w:hAnsi="GHEA Grapalat" w:cs="Sylfaen"/>
          <w:b/>
          <w:i/>
          <w:sz w:val="20"/>
          <w:szCs w:val="20"/>
          <w:lang w:val="hy-AM"/>
        </w:rPr>
        <w:t>9</w:t>
      </w:r>
      <w:r w:rsidR="00DB4883" w:rsidRPr="00EF0601">
        <w:rPr>
          <w:rFonts w:ascii="GHEA Grapalat" w:hAnsi="GHEA Grapalat" w:cs="Sylfaen"/>
          <w:b/>
          <w:i/>
          <w:sz w:val="20"/>
          <w:szCs w:val="20"/>
          <w:lang w:val="hy-AM"/>
        </w:rPr>
        <w:t>․2024թ</w:t>
      </w:r>
      <w:r w:rsidRPr="00EF0601">
        <w:rPr>
          <w:rFonts w:ascii="GHEA Grapalat" w:hAnsi="GHEA Grapalat" w:cs="Times Armenian"/>
          <w:b/>
          <w:i/>
          <w:sz w:val="20"/>
          <w:szCs w:val="20"/>
          <w:lang w:val="af-ZA"/>
        </w:rPr>
        <w:t xml:space="preserve"> </w:t>
      </w:r>
      <w:r w:rsidR="005C6159" w:rsidRPr="00EF0601">
        <w:rPr>
          <w:rFonts w:ascii="GHEA Grapalat" w:hAnsi="GHEA Grapalat" w:cs="Times Armenian"/>
          <w:b/>
          <w:i/>
          <w:sz w:val="20"/>
          <w:szCs w:val="20"/>
          <w:lang w:val="af-ZA"/>
        </w:rPr>
        <w:t xml:space="preserve">-ի </w:t>
      </w:r>
      <w:r w:rsidRPr="00EF0601">
        <w:rPr>
          <w:rFonts w:ascii="GHEA Grapalat" w:hAnsi="GHEA Grapalat" w:cs="Times Armenian"/>
          <w:b/>
          <w:i/>
          <w:sz w:val="20"/>
          <w:szCs w:val="20"/>
          <w:vertAlign w:val="subscript"/>
          <w:lang w:val="af-ZA"/>
        </w:rPr>
        <w:t xml:space="preserve"> </w:t>
      </w:r>
      <w:r w:rsidR="005C6159" w:rsidRPr="00EF0601">
        <w:rPr>
          <w:rFonts w:ascii="GHEA Grapalat" w:hAnsi="GHEA Grapalat" w:cs="Times Armenian"/>
          <w:b/>
          <w:i/>
          <w:sz w:val="20"/>
          <w:szCs w:val="20"/>
          <w:lang w:val="af-ZA"/>
        </w:rPr>
        <w:t xml:space="preserve">N </w:t>
      </w:r>
      <w:r w:rsidR="00DB4883" w:rsidRPr="00EF0601">
        <w:rPr>
          <w:rFonts w:ascii="GHEA Grapalat" w:hAnsi="GHEA Grapalat" w:cs="Times Armenian"/>
          <w:b/>
          <w:i/>
          <w:sz w:val="20"/>
          <w:szCs w:val="20"/>
          <w:lang w:val="af-ZA"/>
        </w:rPr>
        <w:t xml:space="preserve">2 </w:t>
      </w:r>
      <w:r w:rsidRPr="00EF0601">
        <w:rPr>
          <w:rFonts w:ascii="GHEA Grapalat" w:hAnsi="GHEA Grapalat" w:cs="Sylfaen"/>
          <w:b/>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55775ABA" w14:textId="122AF539" w:rsidR="00096865" w:rsidRPr="00E6597C" w:rsidRDefault="0072154F" w:rsidP="00DB4883">
      <w:pPr>
        <w:pStyle w:val="aa"/>
        <w:tabs>
          <w:tab w:val="left" w:pos="5968"/>
        </w:tabs>
        <w:ind w:right="-7" w:firstLine="567"/>
        <w:jc w:val="center"/>
        <w:rPr>
          <w:rFonts w:ascii="GHEA Grapalat" w:hAnsi="GHEA Grapalat"/>
          <w:lang w:val="af-ZA"/>
        </w:rPr>
      </w:pPr>
      <w:r>
        <w:rPr>
          <w:rFonts w:ascii="GHEA Grapalat" w:hAnsi="GHEA Grapalat"/>
          <w:b/>
          <w:i/>
          <w:lang w:val="af-ZA"/>
        </w:rPr>
        <w:t>«</w:t>
      </w:r>
      <w:r w:rsidR="00334B20">
        <w:rPr>
          <w:rFonts w:ascii="GHEA Grapalat" w:hAnsi="GHEA Grapalat"/>
          <w:b/>
          <w:i/>
          <w:lang w:val="af-ZA"/>
        </w:rPr>
        <w:t xml:space="preserve">ՀՀ  Գեղարքունիքի մարզի  </w:t>
      </w:r>
      <w:r w:rsidR="00185498">
        <w:rPr>
          <w:rFonts w:ascii="GHEA Grapalat" w:hAnsi="GHEA Grapalat"/>
          <w:b/>
          <w:i/>
          <w:lang w:val="af-ZA"/>
        </w:rPr>
        <w:t>Դրախտիկ գյուղի  միջնակարգ դպրոց</w:t>
      </w:r>
      <w:r>
        <w:rPr>
          <w:rFonts w:ascii="GHEA Grapalat" w:hAnsi="GHEA Grapalat"/>
          <w:b/>
          <w:i/>
          <w:lang w:val="hy-AM"/>
        </w:rPr>
        <w:t>»</w:t>
      </w:r>
      <w:r>
        <w:rPr>
          <w:rFonts w:ascii="GHEA Grapalat" w:hAnsi="GHEA Grapalat"/>
          <w:b/>
          <w:i/>
          <w:lang w:val="af-ZA"/>
        </w:rPr>
        <w:t xml:space="preserve"> ՊՈԱԿ</w:t>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DB4883" w:rsidRDefault="00096865" w:rsidP="00EF3662">
      <w:pPr>
        <w:pStyle w:val="aa"/>
        <w:ind w:right="-7" w:firstLine="567"/>
        <w:jc w:val="center"/>
        <w:rPr>
          <w:rFonts w:ascii="GHEA Grapalat" w:hAnsi="GHEA Grapalat"/>
          <w:b/>
          <w:lang w:val="af-ZA"/>
        </w:rPr>
      </w:pPr>
    </w:p>
    <w:p w14:paraId="2E0D5ED4" w14:textId="77777777" w:rsidR="00096865" w:rsidRPr="00DB4883" w:rsidRDefault="00096865" w:rsidP="00EF3662">
      <w:pPr>
        <w:pStyle w:val="aa"/>
        <w:ind w:right="-7" w:firstLine="567"/>
        <w:jc w:val="center"/>
        <w:rPr>
          <w:rFonts w:ascii="GHEA Grapalat" w:hAnsi="GHEA Grapalat" w:cs="Sylfaen"/>
          <w:b/>
          <w:lang w:val="af-ZA"/>
        </w:rPr>
      </w:pPr>
      <w:r w:rsidRPr="00DB4883">
        <w:rPr>
          <w:rFonts w:ascii="GHEA Grapalat" w:hAnsi="GHEA Grapalat" w:cs="Sylfaen"/>
          <w:b/>
        </w:rPr>
        <w:t>Հ</w:t>
      </w:r>
      <w:r w:rsidRPr="00DB4883">
        <w:rPr>
          <w:rFonts w:ascii="GHEA Grapalat" w:hAnsi="GHEA Grapalat" w:cs="Times Armenian"/>
          <w:b/>
          <w:lang w:val="af-ZA"/>
        </w:rPr>
        <w:t xml:space="preserve"> </w:t>
      </w:r>
      <w:r w:rsidRPr="00DB4883">
        <w:rPr>
          <w:rFonts w:ascii="GHEA Grapalat" w:hAnsi="GHEA Grapalat" w:cs="Sylfaen"/>
          <w:b/>
        </w:rPr>
        <w:t>Ր</w:t>
      </w:r>
      <w:r w:rsidRPr="00DB4883">
        <w:rPr>
          <w:rFonts w:ascii="GHEA Grapalat" w:hAnsi="GHEA Grapalat" w:cs="Times Armenian"/>
          <w:b/>
          <w:lang w:val="af-ZA"/>
        </w:rPr>
        <w:t xml:space="preserve"> </w:t>
      </w:r>
      <w:r w:rsidRPr="00DB4883">
        <w:rPr>
          <w:rFonts w:ascii="GHEA Grapalat" w:hAnsi="GHEA Grapalat" w:cs="Sylfaen"/>
          <w:b/>
        </w:rPr>
        <w:t>Ա</w:t>
      </w:r>
      <w:r w:rsidRPr="00DB4883">
        <w:rPr>
          <w:rFonts w:ascii="GHEA Grapalat" w:hAnsi="GHEA Grapalat" w:cs="Times Armenian"/>
          <w:b/>
          <w:lang w:val="af-ZA"/>
        </w:rPr>
        <w:t xml:space="preserve"> </w:t>
      </w:r>
      <w:r w:rsidRPr="00DB4883">
        <w:rPr>
          <w:rFonts w:ascii="GHEA Grapalat" w:hAnsi="GHEA Grapalat" w:cs="Sylfaen"/>
          <w:b/>
        </w:rPr>
        <w:t>Վ</w:t>
      </w:r>
      <w:r w:rsidRPr="00DB4883">
        <w:rPr>
          <w:rFonts w:ascii="GHEA Grapalat" w:hAnsi="GHEA Grapalat" w:cs="Times Armenian"/>
          <w:b/>
          <w:lang w:val="af-ZA"/>
        </w:rPr>
        <w:t xml:space="preserve"> </w:t>
      </w:r>
      <w:r w:rsidRPr="00DB4883">
        <w:rPr>
          <w:rFonts w:ascii="GHEA Grapalat" w:hAnsi="GHEA Grapalat" w:cs="Sylfaen"/>
          <w:b/>
        </w:rPr>
        <w:t>Ե</w:t>
      </w:r>
      <w:r w:rsidRPr="00DB4883">
        <w:rPr>
          <w:rFonts w:ascii="GHEA Grapalat" w:hAnsi="GHEA Grapalat" w:cs="Times Armenian"/>
          <w:b/>
          <w:lang w:val="af-ZA"/>
        </w:rPr>
        <w:t xml:space="preserve"> </w:t>
      </w:r>
      <w:r w:rsidRPr="00DB4883">
        <w:rPr>
          <w:rFonts w:ascii="GHEA Grapalat" w:hAnsi="GHEA Grapalat" w:cs="Sylfaen"/>
          <w:b/>
        </w:rPr>
        <w:t>Ր</w:t>
      </w:r>
    </w:p>
    <w:p w14:paraId="422D8DA2" w14:textId="1D34190A" w:rsidR="00096865" w:rsidRPr="00E6597C" w:rsidRDefault="00096865" w:rsidP="00C41FF0">
      <w:pPr>
        <w:pStyle w:val="aa"/>
        <w:ind w:right="-7"/>
        <w:rPr>
          <w:rFonts w:ascii="GHEA Grapalat" w:hAnsi="GHEA Grapalat" w:cs="Sylfaen"/>
          <w:lang w:val="af-ZA"/>
        </w:rPr>
      </w:pPr>
    </w:p>
    <w:p w14:paraId="45D303F9" w14:textId="17A08153" w:rsidR="00C41FF0" w:rsidRPr="00790C21" w:rsidRDefault="00C41FF0" w:rsidP="006932F2">
      <w:pPr>
        <w:pStyle w:val="aa"/>
        <w:spacing w:after="0"/>
        <w:ind w:right="-7"/>
        <w:jc w:val="center"/>
        <w:rPr>
          <w:rFonts w:ascii="GHEA Grapalat" w:hAnsi="GHEA Grapalat" w:cs="Sylfaen"/>
          <w:lang w:val="af-ZA"/>
        </w:rPr>
      </w:pPr>
      <w:r w:rsidRPr="00D775E6">
        <w:rPr>
          <w:rFonts w:ascii="GHEA Grapalat" w:hAnsi="GHEA Grapalat" w:cs="Sylfaen"/>
          <w:lang w:val="af-ZA"/>
        </w:rPr>
        <w:t>«</w:t>
      </w:r>
      <w:r w:rsidR="00334B20">
        <w:rPr>
          <w:rFonts w:ascii="GHEA Grapalat" w:hAnsi="GHEA Grapalat" w:cs="Sylfaen"/>
        </w:rPr>
        <w:t>ՀՀ</w:t>
      </w:r>
      <w:r w:rsidR="00334B20" w:rsidRPr="00334B20">
        <w:rPr>
          <w:rFonts w:ascii="GHEA Grapalat" w:hAnsi="GHEA Grapalat" w:cs="Sylfaen"/>
          <w:lang w:val="af-ZA"/>
        </w:rPr>
        <w:t xml:space="preserve">  </w:t>
      </w:r>
      <w:r w:rsidR="00334B20">
        <w:rPr>
          <w:rFonts w:ascii="GHEA Grapalat" w:hAnsi="GHEA Grapalat" w:cs="Sylfaen"/>
        </w:rPr>
        <w:t>ԳԵՂԱՐՔՈՒՆԻՔԻ</w:t>
      </w:r>
      <w:r w:rsidR="00334B20" w:rsidRPr="00334B20">
        <w:rPr>
          <w:rFonts w:ascii="GHEA Grapalat" w:hAnsi="GHEA Grapalat" w:cs="Sylfaen"/>
          <w:lang w:val="af-ZA"/>
        </w:rPr>
        <w:t xml:space="preserve"> </w:t>
      </w:r>
      <w:r w:rsidR="00334B20">
        <w:rPr>
          <w:rFonts w:ascii="GHEA Grapalat" w:hAnsi="GHEA Grapalat" w:cs="Sylfaen"/>
        </w:rPr>
        <w:t>ՄԱՐԶԻ</w:t>
      </w:r>
      <w:r w:rsidR="00334B20" w:rsidRPr="00334B20">
        <w:rPr>
          <w:rFonts w:ascii="GHEA Grapalat" w:hAnsi="GHEA Grapalat" w:cs="Sylfaen"/>
          <w:lang w:val="af-ZA"/>
        </w:rPr>
        <w:t xml:space="preserve">  </w:t>
      </w:r>
      <w:r w:rsidR="00185498">
        <w:rPr>
          <w:rFonts w:ascii="GHEA Grapalat" w:hAnsi="GHEA Grapalat" w:cs="Sylfaen"/>
        </w:rPr>
        <w:t>ԴՐԱԽՏԻԿ</w:t>
      </w:r>
      <w:r w:rsidR="00185498" w:rsidRPr="00185498">
        <w:rPr>
          <w:rFonts w:ascii="GHEA Grapalat" w:hAnsi="GHEA Grapalat" w:cs="Sylfaen"/>
          <w:lang w:val="af-ZA"/>
        </w:rPr>
        <w:t xml:space="preserve"> </w:t>
      </w:r>
      <w:r w:rsidR="00185498">
        <w:rPr>
          <w:rFonts w:ascii="GHEA Grapalat" w:hAnsi="GHEA Grapalat" w:cs="Sylfaen"/>
        </w:rPr>
        <w:t>ԳՅՈՒՂԻ</w:t>
      </w:r>
      <w:r w:rsidR="00185498" w:rsidRPr="00185498">
        <w:rPr>
          <w:rFonts w:ascii="GHEA Grapalat" w:hAnsi="GHEA Grapalat" w:cs="Sylfaen"/>
          <w:lang w:val="af-ZA"/>
        </w:rPr>
        <w:t xml:space="preserve">  </w:t>
      </w:r>
      <w:r w:rsidR="00185498">
        <w:rPr>
          <w:rFonts w:ascii="GHEA Grapalat" w:hAnsi="GHEA Grapalat" w:cs="Sylfaen"/>
        </w:rPr>
        <w:t>ՄԻՋՆԱԿԱՐԳ</w:t>
      </w:r>
      <w:r w:rsidR="00185498" w:rsidRPr="00185498">
        <w:rPr>
          <w:rFonts w:ascii="GHEA Grapalat" w:hAnsi="GHEA Grapalat" w:cs="Sylfaen"/>
          <w:lang w:val="af-ZA"/>
        </w:rPr>
        <w:t xml:space="preserve"> </w:t>
      </w:r>
      <w:r w:rsidR="00185498">
        <w:rPr>
          <w:rFonts w:ascii="GHEA Grapalat" w:hAnsi="GHEA Grapalat" w:cs="Sylfaen"/>
        </w:rPr>
        <w:t>ԴՊՐՈՑ</w:t>
      </w:r>
      <w:r w:rsidRPr="00D775E6">
        <w:rPr>
          <w:rFonts w:ascii="GHEA Grapalat" w:hAnsi="GHEA Grapalat" w:cs="Sylfaen"/>
          <w:lang w:val="af-ZA"/>
        </w:rPr>
        <w:t xml:space="preserve"> </w:t>
      </w:r>
      <w:r w:rsidRPr="00D775E6">
        <w:rPr>
          <w:rFonts w:ascii="GHEA Grapalat" w:hAnsi="GHEA Grapalat" w:cs="Sylfaen"/>
        </w:rPr>
        <w:t>ՊՈԱԿ</w:t>
      </w:r>
      <w:r w:rsidRPr="00D775E6">
        <w:rPr>
          <w:rFonts w:ascii="GHEA Grapalat" w:hAnsi="GHEA Grapalat" w:cs="Sylfaen"/>
          <w:lang w:val="af-ZA"/>
        </w:rPr>
        <w:t>-</w:t>
      </w:r>
      <w:r w:rsidRPr="00D775E6">
        <w:rPr>
          <w:rFonts w:ascii="GHEA Grapalat" w:hAnsi="GHEA Grapalat" w:cs="Sylfaen"/>
        </w:rPr>
        <w:t>Ի</w:t>
      </w:r>
      <w:r w:rsidRPr="00D775E6">
        <w:rPr>
          <w:rFonts w:ascii="GHEA Grapalat" w:hAnsi="GHEA Grapalat" w:cs="Sylfaen"/>
          <w:lang w:val="af-ZA"/>
        </w:rPr>
        <w:t xml:space="preserve"> </w:t>
      </w:r>
      <w:r w:rsidRPr="00D775E6">
        <w:rPr>
          <w:rFonts w:ascii="GHEA Grapalat" w:hAnsi="GHEA Grapalat" w:cs="Sylfaen"/>
        </w:rPr>
        <w:t>ԿԱՐԻՔՆԵՐԻ</w:t>
      </w:r>
      <w:r w:rsidRPr="00D775E6">
        <w:rPr>
          <w:rFonts w:ascii="GHEA Grapalat" w:hAnsi="GHEA Grapalat" w:cs="Times Armenian"/>
          <w:lang w:val="af-ZA"/>
        </w:rPr>
        <w:t xml:space="preserve"> </w:t>
      </w:r>
      <w:r w:rsidRPr="00D775E6">
        <w:rPr>
          <w:rFonts w:ascii="GHEA Grapalat" w:hAnsi="GHEA Grapalat" w:cs="Sylfaen"/>
        </w:rPr>
        <w:t>ՀԱՄԱՐ</w:t>
      </w:r>
      <w:r w:rsidRPr="00D775E6">
        <w:rPr>
          <w:rFonts w:ascii="GHEA Grapalat" w:hAnsi="GHEA Grapalat" w:cs="Times Armenian"/>
          <w:lang w:val="af-ZA"/>
        </w:rPr>
        <w:t xml:space="preserve">` </w:t>
      </w:r>
      <w:r w:rsidRPr="00C41FF0">
        <w:rPr>
          <w:rFonts w:ascii="GHEA Grapalat" w:hAnsi="GHEA Grapalat"/>
          <w:lang w:val="af-ZA"/>
        </w:rPr>
        <w:t>«</w:t>
      </w:r>
      <w:r w:rsidR="0043481B">
        <w:rPr>
          <w:rFonts w:ascii="GHEA Grapalat" w:hAnsi="GHEA Grapalat"/>
          <w:lang w:val="af-ZA"/>
        </w:rPr>
        <w:t>ԼԱԲՈՐԱՏՈՐԻԱՆԵՐ ՀԻՄՆԵԼՈՒ ՀԱՄԱՐ ԴԱՍԱՍԵՆՅԱԿՆԵՐԻ ՎԵՐԱՆՈՐՈԳՄԱՆ</w:t>
      </w:r>
      <w:r w:rsidRPr="00C41FF0">
        <w:rPr>
          <w:rFonts w:ascii="GHEA Grapalat" w:hAnsi="GHEA Grapalat"/>
          <w:lang w:val="af-ZA"/>
        </w:rPr>
        <w:t>» ԱՇԽԱՏԱՆՔՆԵՐ</w:t>
      </w:r>
      <w:r w:rsidRPr="00C41FF0">
        <w:rPr>
          <w:rFonts w:ascii="GHEA Grapalat" w:hAnsi="GHEA Grapalat"/>
          <w:lang w:val="hy-AM"/>
        </w:rPr>
        <w:t>Ի</w:t>
      </w:r>
      <w:r w:rsidRPr="00E6597C">
        <w:rPr>
          <w:rFonts w:ascii="GHEA Grapalat" w:hAnsi="GHEA Grapalat" w:cs="Sylfaen"/>
          <w:lang w:val="af-ZA"/>
        </w:rPr>
        <w:t xml:space="preserve"> </w:t>
      </w:r>
      <w:r w:rsidRPr="00D775E6">
        <w:rPr>
          <w:rFonts w:ascii="GHEA Grapalat" w:hAnsi="GHEA Grapalat" w:cs="Sylfaen"/>
        </w:rPr>
        <w:t>ՁԵՌՔԲԵՐՄԱՆ</w:t>
      </w:r>
      <w:r w:rsidRPr="00D775E6">
        <w:rPr>
          <w:rFonts w:ascii="GHEA Grapalat" w:hAnsi="GHEA Grapalat" w:cs="Times Armenian"/>
          <w:lang w:val="af-ZA"/>
        </w:rPr>
        <w:t xml:space="preserve"> </w:t>
      </w:r>
      <w:r w:rsidRPr="00D775E6">
        <w:rPr>
          <w:rFonts w:ascii="GHEA Grapalat" w:hAnsi="GHEA Grapalat" w:cs="Sylfaen"/>
        </w:rPr>
        <w:t>ՆՊԱՏԱԿՈՎ</w:t>
      </w:r>
      <w:r w:rsidRPr="00D775E6">
        <w:rPr>
          <w:rFonts w:ascii="GHEA Grapalat" w:hAnsi="GHEA Grapalat" w:cs="Sylfaen"/>
          <w:lang w:val="af-ZA"/>
        </w:rPr>
        <w:t xml:space="preserve"> </w:t>
      </w:r>
      <w:r w:rsidRPr="00D775E6">
        <w:rPr>
          <w:rFonts w:ascii="GHEA Grapalat" w:hAnsi="GHEA Grapalat" w:cs="Sylfaen"/>
        </w:rPr>
        <w:t>ՀԱՅՏԱՐԱՐՎԱԾ</w:t>
      </w:r>
      <w:r w:rsidRPr="00D775E6">
        <w:rPr>
          <w:rFonts w:ascii="GHEA Grapalat" w:hAnsi="GHEA Grapalat" w:cs="Times Armenian"/>
          <w:lang w:val="af-ZA"/>
        </w:rPr>
        <w:t xml:space="preserve"> </w:t>
      </w:r>
      <w:r w:rsidRPr="00D775E6">
        <w:rPr>
          <w:rFonts w:ascii="GHEA Grapalat" w:hAnsi="GHEA Grapalat" w:cs="Sylfaen"/>
        </w:rPr>
        <w:t>ԳՆԱՆՇՄԱՆ</w:t>
      </w:r>
      <w:r w:rsidRPr="00D775E6">
        <w:rPr>
          <w:rFonts w:ascii="GHEA Grapalat" w:hAnsi="GHEA Grapalat" w:cs="Sylfaen"/>
          <w:lang w:val="af-ZA"/>
        </w:rPr>
        <w:t xml:space="preserve"> </w:t>
      </w:r>
      <w:r w:rsidR="006932F2">
        <w:rPr>
          <w:rFonts w:ascii="GHEA Grapalat" w:hAnsi="GHEA Grapalat" w:cs="Sylfaen"/>
          <w:lang w:val="hy-AM"/>
        </w:rPr>
        <w:t xml:space="preserve"> </w:t>
      </w:r>
      <w:r w:rsidRPr="00D775E6">
        <w:rPr>
          <w:rFonts w:ascii="GHEA Grapalat" w:hAnsi="GHEA Grapalat" w:cs="Sylfaen"/>
        </w:rPr>
        <w:t>ՀԱՐՑՄԱՆ</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0A68FB67" w14:textId="77777777" w:rsidR="0006073A" w:rsidRPr="0006073A" w:rsidRDefault="0006073A" w:rsidP="0006073A">
      <w:pPr>
        <w:pStyle w:val="a3"/>
        <w:spacing w:line="240" w:lineRule="auto"/>
        <w:ind w:firstLine="0"/>
        <w:jc w:val="center"/>
        <w:rPr>
          <w:rFonts w:ascii="GHEA Grapalat" w:hAnsi="GHEA Grapalat"/>
          <w:b/>
          <w:color w:val="2F5496" w:themeColor="accent1" w:themeShade="BF"/>
          <w:sz w:val="24"/>
          <w:szCs w:val="24"/>
          <w:lang w:val="af-ZA"/>
        </w:rPr>
      </w:pPr>
      <w:r w:rsidRPr="0006073A">
        <w:rPr>
          <w:rFonts w:ascii="GHEA Grapalat" w:hAnsi="GHEA Grapalat" w:cs="Arial"/>
          <w:b/>
          <w:color w:val="2F5496" w:themeColor="accent1" w:themeShade="BF"/>
          <w:sz w:val="24"/>
          <w:szCs w:val="24"/>
          <w:lang w:val="af-ZA"/>
        </w:rPr>
        <w:t>Գնման</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գործընթացը</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կազմակերպվում</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է</w:t>
      </w:r>
      <w:r w:rsidRPr="0006073A">
        <w:rPr>
          <w:rFonts w:ascii="GHEA Grapalat" w:hAnsi="GHEA Grapalat"/>
          <w:b/>
          <w:color w:val="2F5496" w:themeColor="accent1" w:themeShade="BF"/>
          <w:sz w:val="24"/>
          <w:szCs w:val="24"/>
          <w:lang w:val="af-ZA"/>
        </w:rPr>
        <w:t xml:space="preserve"> </w:t>
      </w:r>
      <w:r w:rsidRPr="0006073A">
        <w:rPr>
          <w:rFonts w:ascii="GHEA Grapalat" w:hAnsi="GHEA Grapalat" w:cs="Franklin Gothic Medium Cond"/>
          <w:b/>
          <w:color w:val="2F5496" w:themeColor="accent1" w:themeShade="BF"/>
          <w:sz w:val="24"/>
          <w:szCs w:val="24"/>
          <w:lang w:val="af-ZA"/>
        </w:rPr>
        <w:t>«</w:t>
      </w:r>
      <w:r w:rsidRPr="0006073A">
        <w:rPr>
          <w:rFonts w:ascii="GHEA Grapalat" w:hAnsi="GHEA Grapalat" w:cs="Arial"/>
          <w:b/>
          <w:color w:val="2F5496" w:themeColor="accent1" w:themeShade="BF"/>
          <w:sz w:val="24"/>
          <w:szCs w:val="24"/>
          <w:lang w:val="af-ZA"/>
        </w:rPr>
        <w:t>Գնումների</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մասին</w:t>
      </w:r>
      <w:r w:rsidRPr="0006073A">
        <w:rPr>
          <w:rFonts w:ascii="GHEA Grapalat" w:hAnsi="GHEA Grapalat" w:cs="Franklin Gothic Medium Cond"/>
          <w:b/>
          <w:color w:val="2F5496" w:themeColor="accent1" w:themeShade="BF"/>
          <w:sz w:val="24"/>
          <w:szCs w:val="24"/>
          <w:lang w:val="af-ZA"/>
        </w:rPr>
        <w:t>»</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ՀՀ</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օրենքի</w:t>
      </w:r>
    </w:p>
    <w:p w14:paraId="78815F3A" w14:textId="77777777" w:rsidR="0006073A" w:rsidRPr="00D775E6" w:rsidRDefault="0006073A" w:rsidP="0006073A">
      <w:pPr>
        <w:pStyle w:val="a3"/>
        <w:spacing w:line="240" w:lineRule="auto"/>
        <w:ind w:left="1404"/>
        <w:jc w:val="center"/>
        <w:rPr>
          <w:rFonts w:ascii="GHEA Grapalat" w:hAnsi="GHEA Grapalat"/>
          <w:i w:val="0"/>
          <w:lang w:val="af-ZA"/>
        </w:rPr>
      </w:pPr>
      <w:r w:rsidRPr="0006073A">
        <w:rPr>
          <w:rFonts w:ascii="GHEA Grapalat" w:hAnsi="GHEA Grapalat"/>
          <w:b/>
          <w:color w:val="2F5496" w:themeColor="accent1" w:themeShade="BF"/>
          <w:sz w:val="24"/>
          <w:szCs w:val="24"/>
          <w:lang w:val="af-ZA"/>
        </w:rPr>
        <w:t>15-</w:t>
      </w:r>
      <w:r w:rsidRPr="0006073A">
        <w:rPr>
          <w:rFonts w:ascii="GHEA Grapalat" w:hAnsi="GHEA Grapalat" w:cs="Arial"/>
          <w:b/>
          <w:color w:val="2F5496" w:themeColor="accent1" w:themeShade="BF"/>
          <w:sz w:val="24"/>
          <w:szCs w:val="24"/>
          <w:lang w:val="af-ZA"/>
        </w:rPr>
        <w:t>րդ</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հոդվածի</w:t>
      </w:r>
      <w:r w:rsidRPr="0006073A">
        <w:rPr>
          <w:rFonts w:ascii="GHEA Grapalat" w:hAnsi="GHEA Grapalat"/>
          <w:b/>
          <w:color w:val="2F5496" w:themeColor="accent1" w:themeShade="BF"/>
          <w:sz w:val="24"/>
          <w:szCs w:val="24"/>
          <w:lang w:val="af-ZA"/>
        </w:rPr>
        <w:t xml:space="preserve"> 6-</w:t>
      </w:r>
      <w:r w:rsidRPr="0006073A">
        <w:rPr>
          <w:rFonts w:ascii="GHEA Grapalat" w:hAnsi="GHEA Grapalat" w:cs="Arial"/>
          <w:b/>
          <w:color w:val="2F5496" w:themeColor="accent1" w:themeShade="BF"/>
          <w:sz w:val="24"/>
          <w:szCs w:val="24"/>
          <w:lang w:val="af-ZA"/>
        </w:rPr>
        <w:t>րդ</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մասի</w:t>
      </w:r>
      <w:r w:rsidRPr="0006073A">
        <w:rPr>
          <w:rFonts w:ascii="GHEA Grapalat" w:hAnsi="GHEA Grapalat"/>
          <w:b/>
          <w:color w:val="2F5496" w:themeColor="accent1" w:themeShade="BF"/>
          <w:sz w:val="24"/>
          <w:szCs w:val="24"/>
          <w:lang w:val="af-ZA"/>
        </w:rPr>
        <w:t xml:space="preserve"> </w:t>
      </w:r>
      <w:r w:rsidRPr="0006073A">
        <w:rPr>
          <w:rFonts w:ascii="GHEA Grapalat" w:hAnsi="GHEA Grapalat" w:cs="Arial"/>
          <w:b/>
          <w:color w:val="2F5496" w:themeColor="accent1" w:themeShade="BF"/>
          <w:sz w:val="24"/>
          <w:szCs w:val="24"/>
          <w:lang w:val="af-ZA"/>
        </w:rPr>
        <w:t>համաձայն</w:t>
      </w: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33B38FF1" w:rsidR="00096865" w:rsidRPr="00A91FDF" w:rsidRDefault="0072154F" w:rsidP="00DB4883">
      <w:pPr>
        <w:pStyle w:val="aa"/>
        <w:tabs>
          <w:tab w:val="left" w:pos="5968"/>
        </w:tabs>
        <w:ind w:right="-7"/>
        <w:jc w:val="center"/>
        <w:rPr>
          <w:rFonts w:ascii="GHEA Grapalat" w:hAnsi="GHEA Grapalat" w:cs="Sylfaen"/>
          <w:b/>
          <w:i/>
          <w:sz w:val="22"/>
          <w:szCs w:val="22"/>
          <w:lang w:val="af-ZA"/>
        </w:rPr>
      </w:pPr>
      <w:r w:rsidRPr="00A91FDF">
        <w:rPr>
          <w:rFonts w:ascii="GHEA Grapalat" w:hAnsi="GHEA Grapalat" w:cs="Sylfaen"/>
          <w:b/>
          <w:i/>
          <w:sz w:val="22"/>
          <w:szCs w:val="22"/>
          <w:lang w:val="af-ZA"/>
        </w:rPr>
        <w:t>«</w:t>
      </w:r>
      <w:r w:rsidR="00334B20" w:rsidRPr="00A91FDF">
        <w:rPr>
          <w:rFonts w:ascii="GHEA Grapalat" w:hAnsi="GHEA Grapalat" w:cs="Sylfaen"/>
          <w:b/>
          <w:i/>
          <w:sz w:val="22"/>
          <w:szCs w:val="22"/>
          <w:lang w:val="af-ZA"/>
        </w:rPr>
        <w:t xml:space="preserve">ՀՀ  Գեղարքունիքի մարզի  </w:t>
      </w:r>
      <w:r w:rsidR="00185498">
        <w:rPr>
          <w:rFonts w:ascii="GHEA Grapalat" w:hAnsi="GHEA Grapalat" w:cs="Sylfaen"/>
          <w:b/>
          <w:i/>
          <w:sz w:val="22"/>
          <w:szCs w:val="22"/>
          <w:lang w:val="af-ZA"/>
        </w:rPr>
        <w:t>Դրախտիկ գյուղի  միջնակարգ դպրոց</w:t>
      </w:r>
      <w:r w:rsidRPr="00A91FDF">
        <w:rPr>
          <w:rFonts w:ascii="GHEA Grapalat" w:hAnsi="GHEA Grapalat" w:cs="Sylfaen"/>
          <w:b/>
          <w:i/>
          <w:sz w:val="22"/>
          <w:szCs w:val="22"/>
          <w:lang w:val="af-ZA"/>
        </w:rPr>
        <w:t xml:space="preserve"> ՊՈԱԿ</w:t>
      </w:r>
      <w:r w:rsidR="00906873" w:rsidRPr="00A91FDF">
        <w:rPr>
          <w:rFonts w:ascii="GHEA Grapalat" w:hAnsi="GHEA Grapalat" w:cs="Sylfaen"/>
          <w:b/>
          <w:i/>
          <w:sz w:val="22"/>
          <w:szCs w:val="22"/>
          <w:lang w:val="af-ZA"/>
        </w:rPr>
        <w:t xml:space="preserve"> </w:t>
      </w:r>
      <w:r w:rsidR="00DB4883" w:rsidRPr="00A91FDF">
        <w:rPr>
          <w:rFonts w:ascii="GHEA Grapalat" w:hAnsi="GHEA Grapalat" w:cs="Sylfaen"/>
          <w:b/>
          <w:i/>
          <w:sz w:val="22"/>
          <w:szCs w:val="22"/>
          <w:lang w:val="af-ZA"/>
        </w:rPr>
        <w:t>-</w:t>
      </w:r>
      <w:r w:rsidR="00DB4883" w:rsidRPr="00A91FDF">
        <w:rPr>
          <w:rFonts w:ascii="GHEA Grapalat" w:hAnsi="GHEA Grapalat" w:cs="Sylfaen"/>
          <w:b/>
          <w:i/>
          <w:sz w:val="22"/>
          <w:szCs w:val="22"/>
        </w:rPr>
        <w:t>ի</w:t>
      </w:r>
      <w:r w:rsidR="00DB4883" w:rsidRPr="00A91FDF">
        <w:rPr>
          <w:rFonts w:ascii="GHEA Grapalat" w:hAnsi="GHEA Grapalat" w:cs="Sylfaen"/>
          <w:b/>
          <w:i/>
          <w:sz w:val="22"/>
          <w:szCs w:val="22"/>
          <w:lang w:val="af-ZA"/>
        </w:rPr>
        <w:t xml:space="preserve"> </w:t>
      </w:r>
      <w:r w:rsidR="00160AE4"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կարիքների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համար</w:t>
      </w:r>
      <w:r w:rsidR="00A91FDF" w:rsidRPr="00A91FDF">
        <w:rPr>
          <w:rFonts w:ascii="GHEA Grapalat" w:hAnsi="GHEA Grapalat" w:cs="Sylfaen"/>
          <w:b/>
          <w:i/>
          <w:sz w:val="22"/>
          <w:szCs w:val="22"/>
          <w:lang w:val="af-ZA"/>
        </w:rPr>
        <w:t xml:space="preserve">   «</w:t>
      </w:r>
      <w:r w:rsidR="0043481B">
        <w:rPr>
          <w:rFonts w:ascii="GHEA Grapalat" w:hAnsi="GHEA Grapalat" w:cs="Sylfaen"/>
          <w:b/>
          <w:i/>
          <w:sz w:val="22"/>
          <w:szCs w:val="22"/>
          <w:lang w:val="af-ZA"/>
        </w:rPr>
        <w:t>լաբորատորիաներ հիմնելու համար դասասենյակների վերանորոգման</w:t>
      </w:r>
      <w:r w:rsidR="00A91FDF" w:rsidRPr="00A91FDF">
        <w:rPr>
          <w:rFonts w:ascii="GHEA Grapalat" w:hAnsi="GHEA Grapalat" w:cs="Sylfaen"/>
          <w:b/>
          <w:i/>
          <w:sz w:val="22"/>
          <w:szCs w:val="22"/>
          <w:lang w:val="af-ZA"/>
        </w:rPr>
        <w:t>» աշխատանքներ</w:t>
      </w:r>
      <w:r w:rsidR="00A91FDF" w:rsidRPr="00A91FDF">
        <w:rPr>
          <w:rFonts w:ascii="GHEA Grapalat" w:hAnsi="GHEA Grapalat" w:cs="Sylfaen"/>
          <w:b/>
          <w:i/>
          <w:sz w:val="22"/>
          <w:szCs w:val="22"/>
          <w:lang w:val="hy-AM"/>
        </w:rPr>
        <w:t>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ձեռքբերման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նպատակով</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հայտարարված</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գնանշման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հարցման</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ընթացակարգի</w:t>
      </w:r>
      <w:r w:rsidR="00A91FDF" w:rsidRPr="00A91FDF">
        <w:rPr>
          <w:rFonts w:ascii="GHEA Grapalat" w:hAnsi="GHEA Grapalat" w:cs="Sylfaen"/>
          <w:b/>
          <w:i/>
          <w:sz w:val="22"/>
          <w:szCs w:val="22"/>
          <w:lang w:val="af-ZA"/>
        </w:rPr>
        <w:t xml:space="preserve"> </w:t>
      </w:r>
      <w:r w:rsidR="00A91FDF" w:rsidRPr="00A91FDF">
        <w:rPr>
          <w:rFonts w:ascii="GHEA Grapalat" w:hAnsi="GHEA Grapalat" w:cs="Sylfaen"/>
          <w:b/>
          <w:i/>
          <w:sz w:val="22"/>
          <w:szCs w:val="22"/>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0C54B420" w:rsidR="00096865" w:rsidRPr="00E6597C" w:rsidRDefault="00096865" w:rsidP="00EF3662">
      <w:pPr>
        <w:ind w:firstLine="1134"/>
        <w:jc w:val="both"/>
        <w:rPr>
          <w:rFonts w:ascii="GHEA Grapalat" w:hAnsi="GHEA Grapalat"/>
          <w:sz w:val="20"/>
          <w:lang w:val="af-ZA"/>
        </w:rPr>
      </w:pP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1C6F3FE"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BC0DEF">
        <w:rPr>
          <w:rFonts w:ascii="GHEA Grapalat" w:hAnsi="GHEA Grapalat" w:cs="Sylfaen"/>
          <w:b/>
          <w:sz w:val="20"/>
        </w:rPr>
        <w:t>ԳՆԱՆՇՄԱՆ</w:t>
      </w:r>
      <w:r w:rsidR="00BC0DEF" w:rsidRPr="00BC0DEF">
        <w:rPr>
          <w:rFonts w:ascii="GHEA Grapalat" w:hAnsi="GHEA Grapalat" w:cs="Sylfaen"/>
          <w:b/>
          <w:sz w:val="20"/>
          <w:lang w:val="af-ZA"/>
        </w:rPr>
        <w:t xml:space="preserve"> </w:t>
      </w:r>
      <w:r w:rsidR="00BC0DEF">
        <w:rPr>
          <w:rFonts w:ascii="GHEA Grapalat" w:hAnsi="GHEA Grapalat" w:cs="Sylfaen"/>
          <w:b/>
          <w:sz w:val="20"/>
        </w:rPr>
        <w:t>ՀԱՐՑՄԱՆ</w:t>
      </w:r>
      <w:r w:rsidR="00BC0DEF" w:rsidRPr="00BC0DEF">
        <w:rPr>
          <w:rFonts w:ascii="GHEA Grapalat" w:hAnsi="GHEA Grapalat" w:cs="Sylfaen"/>
          <w:b/>
          <w:sz w:val="20"/>
          <w:lang w:val="af-ZA"/>
        </w:rPr>
        <w:t xml:space="preserve"> </w:t>
      </w:r>
      <w:proofErr w:type="gramStart"/>
      <w:r w:rsidR="00BC0DEF">
        <w:rPr>
          <w:rFonts w:ascii="GHEA Grapalat" w:hAnsi="GHEA Grapalat" w:cs="Sylfaen"/>
          <w:b/>
          <w:sz w:val="20"/>
        </w:rPr>
        <w:t>ԸՆԹԱՑԱԿԱՐԳԻ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3475DA41"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7D76D4">
        <w:rPr>
          <w:rFonts w:ascii="GHEA Grapalat" w:hAnsi="GHEA Grapalat" w:cs="Times Armenian"/>
          <w:sz w:val="20"/>
          <w:lang w:val="hy-AM"/>
        </w:rPr>
        <w:t>6</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C9A7889"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447F8D">
        <w:rPr>
          <w:rFonts w:ascii="GHEA Grapalat" w:hAnsi="GHEA Grapalat" w:cs="Sylfaen"/>
          <w:sz w:val="20"/>
        </w:rPr>
        <w:t>ՀՀԳՄԴՄԴ</w:t>
      </w:r>
      <w:r w:rsidR="00447F8D" w:rsidRPr="00447F8D">
        <w:rPr>
          <w:rFonts w:ascii="GHEA Grapalat" w:hAnsi="GHEA Grapalat" w:cs="Sylfaen"/>
          <w:sz w:val="20"/>
          <w:lang w:val="af-ZA"/>
        </w:rPr>
        <w:t>-</w:t>
      </w:r>
      <w:r w:rsidR="00447F8D">
        <w:rPr>
          <w:rFonts w:ascii="GHEA Grapalat" w:hAnsi="GHEA Grapalat" w:cs="Sylfaen"/>
          <w:sz w:val="20"/>
        </w:rPr>
        <w:t>ԳՀԱՇՁԲ</w:t>
      </w:r>
      <w:r w:rsidR="00447F8D" w:rsidRPr="00447F8D">
        <w:rPr>
          <w:rFonts w:ascii="GHEA Grapalat" w:hAnsi="GHEA Grapalat" w:cs="Sylfaen"/>
          <w:sz w:val="20"/>
          <w:lang w:val="af-ZA"/>
        </w:rPr>
        <w:t>-2024/3</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BC0DEF">
        <w:rPr>
          <w:rFonts w:ascii="GHEA Grapalat" w:hAnsi="GHEA Grapalat" w:cs="Sylfaen"/>
          <w:sz w:val="20"/>
        </w:rPr>
        <w:t>գնանշման</w:t>
      </w:r>
      <w:r w:rsidR="00BC0DEF" w:rsidRPr="00BC0DEF">
        <w:rPr>
          <w:rFonts w:ascii="GHEA Grapalat" w:hAnsi="GHEA Grapalat" w:cs="Sylfaen"/>
          <w:sz w:val="20"/>
          <w:lang w:val="af-ZA"/>
        </w:rPr>
        <w:t xml:space="preserve"> </w:t>
      </w:r>
      <w:r w:rsidR="00BC0DEF">
        <w:rPr>
          <w:rFonts w:ascii="GHEA Grapalat" w:hAnsi="GHEA Grapalat" w:cs="Sylfaen"/>
          <w:sz w:val="20"/>
        </w:rPr>
        <w:t>հարցման</w:t>
      </w:r>
      <w:r w:rsidR="00BC0DEF" w:rsidRPr="00BC0DEF">
        <w:rPr>
          <w:rFonts w:ascii="GHEA Grapalat" w:hAnsi="GHEA Grapalat" w:cs="Sylfaen"/>
          <w:sz w:val="20"/>
          <w:lang w:val="af-ZA"/>
        </w:rPr>
        <w:t xml:space="preserve"> </w:t>
      </w:r>
      <w:r w:rsidR="00BC0DEF">
        <w:rPr>
          <w:rFonts w:ascii="GHEA Grapalat" w:hAnsi="GHEA Grapalat" w:cs="Sylfaen"/>
          <w:sz w:val="20"/>
        </w:rPr>
        <w:t>ընթացակարգի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B4022F1"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72154F">
        <w:rPr>
          <w:rFonts w:ascii="GHEA Grapalat" w:hAnsi="GHEA Grapalat"/>
          <w:sz w:val="20"/>
          <w:lang w:val="af-ZA"/>
        </w:rPr>
        <w:t>«</w:t>
      </w:r>
      <w:r w:rsidR="00334B20" w:rsidRPr="00A91FDF">
        <w:rPr>
          <w:rFonts w:ascii="GHEA Grapalat" w:hAnsi="GHEA Grapalat"/>
          <w:b/>
          <w:sz w:val="20"/>
          <w:lang w:val="af-ZA"/>
        </w:rPr>
        <w:t xml:space="preserve">ՀՀ  Գեղարքունիքի մարզի  </w:t>
      </w:r>
      <w:r w:rsidR="00185498">
        <w:rPr>
          <w:rFonts w:ascii="GHEA Grapalat" w:hAnsi="GHEA Grapalat"/>
          <w:b/>
          <w:sz w:val="20"/>
          <w:lang w:val="af-ZA"/>
        </w:rPr>
        <w:t>Դրախտիկ գյուղի  միջնակարգ դպրոց</w:t>
      </w:r>
      <w:r w:rsidR="0072154F" w:rsidRPr="00A91FDF">
        <w:rPr>
          <w:rFonts w:ascii="GHEA Grapalat" w:hAnsi="GHEA Grapalat"/>
          <w:b/>
          <w:sz w:val="20"/>
          <w:lang w:val="af-ZA"/>
        </w:rPr>
        <w:t xml:space="preserve"> ՊՈԱԿ</w:t>
      </w:r>
      <w:r w:rsidR="00BD6F92" w:rsidRPr="00BD6F92">
        <w:rPr>
          <w:rFonts w:ascii="GHEA Grapalat" w:hAnsi="GHEA Grapalat"/>
          <w:sz w:val="20"/>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2029342F" w14:textId="496E4ECB" w:rsidR="00096865" w:rsidRPr="00E6597C" w:rsidRDefault="00A81DD5" w:rsidP="00BD6F92">
      <w:pPr>
        <w:pStyle w:val="23"/>
        <w:spacing w:line="240" w:lineRule="auto"/>
        <w:ind w:firstLine="567"/>
        <w:jc w:val="center"/>
        <w:rPr>
          <w:rFonts w:ascii="GHEA Grapalat" w:hAnsi="GHEA Grapalat"/>
          <w:szCs w:val="22"/>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438DB">
        <w:rPr>
          <w:rFonts w:ascii="GHEA Grapalat" w:hAnsi="GHEA Grapalat"/>
          <w:b/>
        </w:rPr>
        <w:t>drakhtik@schools.am</w:t>
      </w:r>
      <w:r w:rsidR="00A91FDF" w:rsidRPr="00A91FDF">
        <w:rPr>
          <w:rFonts w:ascii="GHEA Grapalat" w:hAnsi="GHEA Grapalat"/>
          <w:sz w:val="16"/>
          <w:szCs w:val="16"/>
        </w:rPr>
        <w:t>:</w:t>
      </w:r>
      <w:r w:rsidR="00F5653D" w:rsidRPr="00E6597C">
        <w:rPr>
          <w:rFonts w:ascii="GHEA Grapalat" w:hAnsi="GHEA Grapalat"/>
          <w:sz w:val="16"/>
          <w:szCs w:val="16"/>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rPr>
        <w:t xml:space="preserve">  I</w:t>
      </w:r>
    </w:p>
    <w:p w14:paraId="67C3BC53" w14:textId="77777777" w:rsidR="00096865" w:rsidRPr="00E6597C" w:rsidRDefault="00096865" w:rsidP="00BD6F92">
      <w:pPr>
        <w:pStyle w:val="3"/>
        <w:spacing w:line="240" w:lineRule="auto"/>
        <w:ind w:firstLine="567"/>
        <w:rPr>
          <w:rFonts w:ascii="GHEA Grapalat" w:hAnsi="GHEA Grapalat"/>
          <w:sz w:val="24"/>
          <w:szCs w:val="22"/>
          <w:lang w:val="af-ZA"/>
        </w:rPr>
      </w:pPr>
    </w:p>
    <w:p w14:paraId="5B1CA068" w14:textId="77777777" w:rsidR="00096865" w:rsidRPr="00E6597C" w:rsidRDefault="002B32D6" w:rsidP="00BD6F9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8109408" w:rsidR="00096865" w:rsidRDefault="00845AA5" w:rsidP="00EF3662">
      <w:pPr>
        <w:pStyle w:val="3"/>
        <w:spacing w:line="240" w:lineRule="auto"/>
        <w:ind w:firstLine="567"/>
        <w:jc w:val="both"/>
        <w:rPr>
          <w:rFonts w:ascii="GHEA Grapalat" w:hAnsi="GHEA Grapalat" w:cs="Sylfaen"/>
          <w:i w:val="0"/>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BD6F92">
        <w:rPr>
          <w:rFonts w:ascii="GHEA Grapalat" w:hAnsi="GHEA Grapalat" w:cs="Sylfaen"/>
          <w:i w:val="0"/>
        </w:rPr>
        <w:t xml:space="preserve">  </w:t>
      </w:r>
      <w:r w:rsidR="0072154F">
        <w:rPr>
          <w:rFonts w:ascii="GHEA Grapalat" w:hAnsi="GHEA Grapalat" w:cs="Sylfaen"/>
          <w:i w:val="0"/>
        </w:rPr>
        <w:t>«</w:t>
      </w:r>
      <w:proofErr w:type="gramEnd"/>
      <w:r w:rsidR="00334B20">
        <w:rPr>
          <w:rFonts w:ascii="GHEA Grapalat" w:hAnsi="GHEA Grapalat" w:cs="Sylfaen"/>
          <w:i w:val="0"/>
        </w:rPr>
        <w:t xml:space="preserve">ՀՀ  Գեղարքունիքի մարզի  </w:t>
      </w:r>
      <w:r w:rsidR="00185498">
        <w:rPr>
          <w:rFonts w:ascii="GHEA Grapalat" w:hAnsi="GHEA Grapalat" w:cs="Sylfaen"/>
          <w:i w:val="0"/>
        </w:rPr>
        <w:t>Դրախտիկ գյուղի  միջնակարգ դպրոց</w:t>
      </w:r>
      <w:r w:rsidR="0072154F">
        <w:rPr>
          <w:rFonts w:ascii="GHEA Grapalat" w:hAnsi="GHEA Grapalat" w:cs="Sylfaen"/>
          <w:i w:val="0"/>
        </w:rPr>
        <w:t xml:space="preserve"> ՊՈԱԿ</w:t>
      </w:r>
      <w:r w:rsidR="00BD6F92">
        <w:rPr>
          <w:rFonts w:ascii="GHEA Grapalat" w:hAnsi="GHEA Grapalat" w:cs="Sylfaen"/>
          <w:i w:val="0"/>
        </w:rPr>
        <w:t xml:space="preserve">–ի </w:t>
      </w:r>
      <w:r w:rsidR="00096865" w:rsidRPr="00E6597C">
        <w:rPr>
          <w:rFonts w:ascii="GHEA Grapalat" w:hAnsi="GHEA Grapalat" w:cs="Sylfaen"/>
          <w:i w:val="0"/>
        </w:rPr>
        <w:t>կարիքների</w:t>
      </w:r>
      <w:r w:rsidR="00096865" w:rsidRPr="00BD6F92">
        <w:rPr>
          <w:rFonts w:ascii="GHEA Grapalat" w:hAnsi="GHEA Grapalat" w:cs="Sylfaen"/>
          <w:i w:val="0"/>
        </w:rPr>
        <w:t xml:space="preserve"> </w:t>
      </w:r>
      <w:r w:rsidR="00096865" w:rsidRPr="00E6597C">
        <w:rPr>
          <w:rFonts w:ascii="GHEA Grapalat" w:hAnsi="GHEA Grapalat" w:cs="Sylfaen"/>
          <w:i w:val="0"/>
        </w:rPr>
        <w:t>համար</w:t>
      </w:r>
      <w:r w:rsidR="00075A88">
        <w:rPr>
          <w:rFonts w:ascii="GHEA Grapalat" w:hAnsi="GHEA Grapalat" w:cs="Sylfaen"/>
          <w:i w:val="0"/>
          <w:lang w:val="hy-AM"/>
        </w:rPr>
        <w:t xml:space="preserve"> </w:t>
      </w:r>
      <w:r w:rsidR="00075A88" w:rsidRPr="00075A88">
        <w:rPr>
          <w:rFonts w:ascii="GHEA Grapalat" w:hAnsi="GHEA Grapalat" w:cs="Sylfaen"/>
          <w:i w:val="0"/>
        </w:rPr>
        <w:t>«</w:t>
      </w:r>
      <w:r w:rsidR="0043481B">
        <w:rPr>
          <w:rFonts w:ascii="GHEA Grapalat" w:hAnsi="GHEA Grapalat" w:cs="Sylfaen"/>
          <w:i w:val="0"/>
        </w:rPr>
        <w:t>Լաբորատորիաներ հիմնելու համար դասասենյակների վերանորոգման</w:t>
      </w:r>
      <w:r w:rsidR="00075A88" w:rsidRPr="00075A88">
        <w:rPr>
          <w:rFonts w:ascii="GHEA Grapalat" w:hAnsi="GHEA Grapalat" w:cs="Sylfaen"/>
          <w:i w:val="0"/>
        </w:rPr>
        <w:t>» աշխատանքներ</w:t>
      </w:r>
      <w:r w:rsidR="00075A88">
        <w:rPr>
          <w:rFonts w:ascii="GHEA Grapalat" w:hAnsi="GHEA Grapalat" w:cs="Sylfaen"/>
          <w:i w:val="0"/>
          <w:lang w:val="hy-AM"/>
        </w:rPr>
        <w:t xml:space="preserve">ի </w:t>
      </w:r>
      <w:r w:rsidR="00096865" w:rsidRPr="00BD6F92">
        <w:rPr>
          <w:rFonts w:ascii="GHEA Grapalat" w:hAnsi="GHEA Grapalat" w:cs="Sylfaen"/>
          <w:i w:val="0"/>
        </w:rPr>
        <w:t xml:space="preserve"> ձեռքբերումը</w:t>
      </w:r>
      <w:r w:rsidR="00816505" w:rsidRPr="00BD6F92">
        <w:rPr>
          <w:rFonts w:ascii="GHEA Grapalat" w:hAnsi="GHEA Grapalat" w:cs="Sylfaen"/>
          <w:i w:val="0"/>
        </w:rPr>
        <w:t xml:space="preserve"> (այսուհետ` նաև ա</w:t>
      </w:r>
      <w:r w:rsidR="00F538FE" w:rsidRPr="00BD6F92">
        <w:rPr>
          <w:rFonts w:ascii="GHEA Grapalat" w:hAnsi="GHEA Grapalat" w:cs="Sylfaen"/>
          <w:i w:val="0"/>
        </w:rPr>
        <w:t>շխատանք</w:t>
      </w:r>
      <w:r w:rsidR="00816505" w:rsidRPr="00BD6F92">
        <w:rPr>
          <w:rFonts w:ascii="GHEA Grapalat" w:hAnsi="GHEA Grapalat" w:cs="Sylfaen"/>
          <w:i w:val="0"/>
        </w:rPr>
        <w:t>)</w:t>
      </w:r>
      <w:r w:rsidR="00C43524" w:rsidRPr="00BD6F92">
        <w:rPr>
          <w:rFonts w:ascii="GHEA Grapalat" w:hAnsi="GHEA Grapalat" w:cs="Sylfaen"/>
          <w:i w:val="0"/>
        </w:rPr>
        <w:t>,</w:t>
      </w:r>
      <w:r w:rsidR="00096865" w:rsidRPr="00BD6F92">
        <w:rPr>
          <w:rFonts w:ascii="GHEA Grapalat" w:hAnsi="GHEA Grapalat" w:cs="Sylfaen"/>
          <w:i w:val="0"/>
        </w:rPr>
        <w:t xml:space="preserve"> որոնք խմբավորված  են </w:t>
      </w:r>
      <w:r w:rsidR="00A76C15" w:rsidRPr="00BD6F92">
        <w:rPr>
          <w:rFonts w:ascii="GHEA Grapalat" w:hAnsi="GHEA Grapalat" w:cs="Sylfaen"/>
          <w:i w:val="0"/>
        </w:rPr>
        <w:t>«</w:t>
      </w:r>
      <w:r w:rsidR="00CE0202">
        <w:rPr>
          <w:rFonts w:ascii="GHEA Grapalat" w:hAnsi="GHEA Grapalat" w:cs="Sylfaen"/>
          <w:i w:val="0"/>
          <w:lang w:val="hy-AM"/>
        </w:rPr>
        <w:t>1</w:t>
      </w:r>
      <w:r w:rsidR="00A76C15" w:rsidRPr="00BD6F92">
        <w:rPr>
          <w:rFonts w:ascii="GHEA Grapalat" w:hAnsi="GHEA Grapalat" w:cs="Sylfaen"/>
          <w:i w:val="0"/>
        </w:rPr>
        <w:t>»</w:t>
      </w:r>
      <w:r w:rsidR="00096865" w:rsidRPr="00BD6F92">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BD6F92">
        <w:rPr>
          <w:rFonts w:ascii="GHEA Grapalat" w:hAnsi="GHEA Grapalat" w:cs="Sylfaen"/>
          <w:i w:val="0"/>
        </w:rPr>
        <w:t>`</w:t>
      </w:r>
    </w:p>
    <w:p w14:paraId="3FC9BFA4" w14:textId="77777777" w:rsidR="00075A88" w:rsidRPr="00075A88" w:rsidRDefault="00075A88" w:rsidP="00075A88">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DF5A69" w14:paraId="5E891B7B" w14:textId="77777777" w:rsidTr="00CE0202">
        <w:trPr>
          <w:trHeight w:val="884"/>
        </w:trPr>
        <w:tc>
          <w:tcPr>
            <w:tcW w:w="1843" w:type="dxa"/>
            <w:vAlign w:val="center"/>
          </w:tcPr>
          <w:p w14:paraId="35B4A7E9" w14:textId="77777777" w:rsidR="001E412B" w:rsidRPr="00EF0601" w:rsidRDefault="001E412B" w:rsidP="00EF3662">
            <w:pPr>
              <w:pStyle w:val="23"/>
              <w:spacing w:line="240" w:lineRule="auto"/>
              <w:ind w:firstLine="0"/>
              <w:jc w:val="center"/>
              <w:rPr>
                <w:rFonts w:ascii="GHEA Grapalat" w:hAnsi="GHEA Grapalat"/>
                <w:b/>
                <w:sz w:val="16"/>
              </w:rPr>
            </w:pPr>
            <w:r w:rsidRPr="00EF0601">
              <w:rPr>
                <w:rFonts w:ascii="GHEA Grapalat" w:hAnsi="GHEA Grapalat"/>
                <w:b/>
                <w:sz w:val="16"/>
              </w:rPr>
              <w:t>1</w:t>
            </w:r>
          </w:p>
        </w:tc>
        <w:tc>
          <w:tcPr>
            <w:tcW w:w="1701" w:type="dxa"/>
            <w:vAlign w:val="center"/>
          </w:tcPr>
          <w:p w14:paraId="6E9A721B" w14:textId="55ABB8D6" w:rsidR="001E412B" w:rsidRPr="006932F2" w:rsidRDefault="006932F2" w:rsidP="001E412B">
            <w:pPr>
              <w:pStyle w:val="23"/>
              <w:spacing w:line="240" w:lineRule="auto"/>
              <w:ind w:firstLine="0"/>
              <w:jc w:val="center"/>
              <w:rPr>
                <w:rFonts w:ascii="GHEA Grapalat" w:hAnsi="GHEA Grapalat"/>
                <w:b/>
                <w:i/>
                <w:lang w:val="hy-AM"/>
              </w:rPr>
            </w:pPr>
            <w:r>
              <w:rPr>
                <w:rFonts w:ascii="GHEA Grapalat" w:hAnsi="GHEA Grapalat"/>
                <w:b/>
                <w:i/>
                <w:lang w:val="hy-AM"/>
              </w:rPr>
              <w:t>741 360</w:t>
            </w:r>
          </w:p>
        </w:tc>
        <w:tc>
          <w:tcPr>
            <w:tcW w:w="6806" w:type="dxa"/>
            <w:vAlign w:val="center"/>
          </w:tcPr>
          <w:p w14:paraId="36185531" w14:textId="6C09A564" w:rsidR="001E412B" w:rsidRPr="00E6597C" w:rsidRDefault="0043481B" w:rsidP="00075A88">
            <w:pPr>
              <w:pStyle w:val="23"/>
              <w:spacing w:line="240" w:lineRule="auto"/>
              <w:ind w:firstLine="0"/>
              <w:rPr>
                <w:rFonts w:ascii="GHEA Grapalat" w:hAnsi="GHEA Grapalat"/>
                <w:u w:val="single"/>
                <w:vertAlign w:val="subscript"/>
              </w:rPr>
            </w:pPr>
            <w:r>
              <w:rPr>
                <w:rFonts w:ascii="GHEA Grapalat" w:hAnsi="GHEA Grapalat"/>
                <w:b/>
                <w:i/>
              </w:rPr>
              <w:t>Լաբորատորիաներ հիմնելու համար դասասենյակների վերանորոգման</w:t>
            </w:r>
            <w:r w:rsidR="00075A88">
              <w:rPr>
                <w:rFonts w:ascii="GHEA Grapalat" w:hAnsi="GHEA Grapalat"/>
                <w:b/>
                <w:i/>
                <w:lang w:val="hy-AM"/>
              </w:rPr>
              <w:t xml:space="preserve"> </w:t>
            </w:r>
            <w:r w:rsidR="00075A88">
              <w:rPr>
                <w:rFonts w:ascii="GHEA Grapalat" w:hAnsi="GHEA Grapalat"/>
                <w:b/>
                <w:i/>
              </w:rPr>
              <w:t xml:space="preserve">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4D6B55A1" w14:textId="77777777" w:rsidR="000510C1" w:rsidRPr="00A645B5" w:rsidRDefault="000510C1" w:rsidP="000510C1">
      <w:pPr>
        <w:pStyle w:val="23"/>
        <w:spacing w:line="240" w:lineRule="auto"/>
        <w:ind w:firstLine="567"/>
        <w:jc w:val="center"/>
        <w:rPr>
          <w:rFonts w:ascii="GHEA Grapalat" w:hAnsi="GHEA Grapalat"/>
          <w:b/>
          <w:color w:val="2F5496" w:themeColor="accent1" w:themeShade="BF"/>
        </w:rPr>
      </w:pPr>
      <w:r w:rsidRPr="008D7F58">
        <w:rPr>
          <w:rFonts w:ascii="GHEA Grapalat" w:hAnsi="GHEA Grapalat"/>
          <w:b/>
          <w:color w:val="2F5496" w:themeColor="accent1" w:themeShade="BF"/>
          <w:lang w:val="hy-AM"/>
        </w:rPr>
        <w:t xml:space="preserve">Լիցենզիան պահանջվելու է պայմանագրի </w:t>
      </w:r>
      <w:r w:rsidRPr="00A645B5">
        <w:rPr>
          <w:rFonts w:ascii="GHEA Grapalat" w:hAnsi="GHEA Grapalat"/>
          <w:b/>
          <w:color w:val="2F5496" w:themeColor="accent1" w:themeShade="BF"/>
        </w:rPr>
        <w:t>կնքման</w:t>
      </w:r>
      <w:r w:rsidRPr="008D7F58">
        <w:rPr>
          <w:rFonts w:ascii="GHEA Grapalat" w:hAnsi="GHEA Grapalat"/>
          <w:b/>
          <w:color w:val="2F5496" w:themeColor="accent1" w:themeShade="BF"/>
          <w:lang w:val="hy-AM"/>
        </w:rPr>
        <w:t xml:space="preserve"> </w:t>
      </w:r>
      <w:r w:rsidRPr="00A645B5">
        <w:rPr>
          <w:rFonts w:ascii="GHEA Grapalat" w:hAnsi="GHEA Grapalat"/>
          <w:b/>
          <w:color w:val="2F5496" w:themeColor="accent1" w:themeShade="BF"/>
        </w:rPr>
        <w:t xml:space="preserve"> փուլում</w:t>
      </w:r>
      <w:r w:rsidRPr="008D7F58">
        <w:rPr>
          <w:rFonts w:ascii="GHEA Grapalat" w:hAnsi="GHEA Grapalat"/>
          <w:b/>
          <w:color w:val="2F5496" w:themeColor="accent1" w:themeShade="BF"/>
          <w:lang w:val="hy-AM"/>
        </w:rPr>
        <w:t>:</w:t>
      </w:r>
    </w:p>
    <w:p w14:paraId="29C0E3F2" w14:textId="02EDBBB0" w:rsidR="000510C1" w:rsidRPr="008D7F58" w:rsidRDefault="000510C1" w:rsidP="000510C1">
      <w:pPr>
        <w:jc w:val="center"/>
        <w:rPr>
          <w:rFonts w:ascii="GHEA Grapalat" w:hAnsi="GHEA Grapalat" w:cs="Sylfaen"/>
          <w:color w:val="44546A" w:themeColor="text2"/>
          <w:sz w:val="20"/>
          <w:szCs w:val="20"/>
          <w:lang w:val="hy-AM"/>
        </w:rPr>
      </w:pPr>
      <w:r w:rsidRPr="008D7F58">
        <w:rPr>
          <w:rFonts w:ascii="GHEA Grapalat" w:hAnsi="GHEA Grapalat" w:cs="Sylfaen"/>
          <w:b/>
          <w:color w:val="44546A" w:themeColor="text2"/>
          <w:sz w:val="20"/>
          <w:szCs w:val="20"/>
          <w:lang w:val="af-ZA"/>
        </w:rPr>
        <w:t>«</w:t>
      </w:r>
      <w:r w:rsidRPr="008D7F58">
        <w:rPr>
          <w:rFonts w:ascii="GHEA Grapalat" w:hAnsi="GHEA Grapalat" w:cs="Sylfaen"/>
          <w:b/>
          <w:color w:val="44546A" w:themeColor="text2"/>
          <w:sz w:val="20"/>
          <w:szCs w:val="20"/>
          <w:lang w:val="hy-AM"/>
        </w:rPr>
        <w:t>Լիցենզիայի առկայության մասին</w:t>
      </w:r>
      <w:r w:rsidRPr="008D7F58">
        <w:rPr>
          <w:rFonts w:ascii="GHEA Grapalat" w:hAnsi="GHEA Grapalat" w:cs="Sylfaen"/>
          <w:b/>
          <w:color w:val="44546A" w:themeColor="text2"/>
          <w:sz w:val="20"/>
          <w:szCs w:val="20"/>
          <w:lang w:val="af-ZA"/>
        </w:rPr>
        <w:t>»</w:t>
      </w:r>
      <w:r w:rsidRPr="008D7F58">
        <w:rPr>
          <w:rFonts w:ascii="GHEA Grapalat" w:hAnsi="GHEA Grapalat" w:cs="Sylfaen"/>
          <w:b/>
          <w:i/>
          <w:color w:val="44546A" w:themeColor="text2"/>
          <w:lang w:val="af-ZA"/>
        </w:rPr>
        <w:t xml:space="preserve"> </w:t>
      </w:r>
      <w:r w:rsidRPr="008D7F58">
        <w:rPr>
          <w:rFonts w:ascii="GHEA Grapalat" w:hAnsi="GHEA Grapalat" w:cs="Sylfaen"/>
          <w:color w:val="44546A" w:themeColor="text2"/>
          <w:sz w:val="20"/>
          <w:szCs w:val="20"/>
          <w:lang w:val="hy-AM"/>
        </w:rPr>
        <w:t>Քաղաքաշինության բնա</w:t>
      </w:r>
      <w:r w:rsidR="009F6630">
        <w:rPr>
          <w:rFonts w:ascii="GHEA Grapalat" w:hAnsi="GHEA Grapalat" w:cs="Sylfaen"/>
          <w:color w:val="44546A" w:themeColor="text2"/>
          <w:sz w:val="20"/>
          <w:szCs w:val="20"/>
          <w:lang w:val="hy-AM"/>
        </w:rPr>
        <w:t>Ճամբարակ</w:t>
      </w:r>
      <w:r w:rsidRPr="008D7F58">
        <w:rPr>
          <w:rFonts w:ascii="GHEA Grapalat" w:hAnsi="GHEA Grapalat" w:cs="Sylfaen"/>
          <w:color w:val="44546A" w:themeColor="text2"/>
          <w:sz w:val="20"/>
          <w:szCs w:val="20"/>
          <w:lang w:val="hy-AM"/>
        </w:rPr>
        <w:t>ում շինարարության իրականացում (բացառությամբ շինարարության թույլտվություն չպահանջվող աշխատանքների) ըստ հետևյալ ոլորտի`</w:t>
      </w:r>
    </w:p>
    <w:p w14:paraId="1C2711E4" w14:textId="7ADCC9F9" w:rsidR="00096865" w:rsidRPr="000510C1" w:rsidRDefault="000510C1" w:rsidP="000510C1">
      <w:pPr>
        <w:pStyle w:val="aff3"/>
        <w:numPr>
          <w:ilvl w:val="0"/>
          <w:numId w:val="45"/>
        </w:numPr>
        <w:contextualSpacing/>
        <w:rPr>
          <w:rFonts w:ascii="GHEA Grapalat" w:hAnsi="GHEA Grapalat" w:cs="Sylfaen"/>
          <w:color w:val="44546A" w:themeColor="text2"/>
          <w:sz w:val="20"/>
          <w:szCs w:val="20"/>
        </w:rPr>
      </w:pPr>
      <w:r w:rsidRPr="008D7F58">
        <w:rPr>
          <w:rFonts w:ascii="GHEA Grapalat" w:hAnsi="GHEA Grapalat" w:cs="Sylfaen"/>
          <w:color w:val="44546A" w:themeColor="text2"/>
          <w:sz w:val="20"/>
          <w:szCs w:val="20"/>
          <w:lang w:val="hy-AM"/>
        </w:rPr>
        <w:t>բնակելի, հասարակական, արտադրական</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lastRenderedPageBreak/>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lastRenderedPageBreak/>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2"/>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74D1AE1"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C0DEF">
        <w:rPr>
          <w:rFonts w:ascii="GHEA Grapalat" w:hAnsi="GHEA Grapalat" w:cs="Sylfaen"/>
          <w:szCs w:val="24"/>
          <w:lang w:val="hy-AM"/>
        </w:rPr>
        <w:t>գնանշման հարցման ընթացակարգի</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646F844D" w:rsidR="00B61894" w:rsidRPr="00EF0601" w:rsidRDefault="00096865" w:rsidP="00B61894">
      <w:pPr>
        <w:pStyle w:val="23"/>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61894" w:rsidRPr="00CB6B4B">
        <w:rPr>
          <w:rFonts w:ascii="GHEA Grapalat" w:hAnsi="GHEA Grapalat" w:cs="Sylfaen"/>
          <w:b/>
          <w:szCs w:val="24"/>
          <w:lang w:val="hy-AM"/>
        </w:rPr>
        <w:t>«</w:t>
      </w:r>
      <w:r w:rsidR="00CE0202" w:rsidRPr="00CB6B4B">
        <w:rPr>
          <w:rFonts w:ascii="GHEA Grapalat" w:hAnsi="GHEA Grapalat" w:cs="Sylfaen"/>
          <w:b/>
          <w:szCs w:val="24"/>
          <w:lang w:val="hy-AM"/>
        </w:rPr>
        <w:t>7</w:t>
      </w:r>
      <w:r w:rsidR="00B61894" w:rsidRPr="00CB6B4B">
        <w:rPr>
          <w:rFonts w:ascii="GHEA Grapalat" w:hAnsi="GHEA Grapalat" w:cs="Sylfaen"/>
          <w:b/>
          <w:szCs w:val="24"/>
          <w:lang w:val="hy-AM"/>
        </w:rPr>
        <w:t xml:space="preserve">»րդ օրվա ժամը </w:t>
      </w:r>
      <w:r w:rsidR="00CE0202" w:rsidRPr="00CB6B4B">
        <w:rPr>
          <w:rFonts w:ascii="GHEA Grapalat" w:hAnsi="GHEA Grapalat" w:cs="Sylfaen"/>
          <w:b/>
          <w:szCs w:val="24"/>
          <w:lang w:val="hy-AM"/>
        </w:rPr>
        <w:t xml:space="preserve">« 2024 » « </w:t>
      </w:r>
      <w:r w:rsidR="006932F2">
        <w:rPr>
          <w:rFonts w:ascii="GHEA Grapalat" w:hAnsi="GHEA Grapalat" w:cs="Sylfaen"/>
          <w:b/>
          <w:szCs w:val="24"/>
          <w:lang w:val="hy-AM"/>
        </w:rPr>
        <w:t xml:space="preserve">հոկտեմբերի </w:t>
      </w:r>
      <w:r w:rsidR="00CE0202" w:rsidRPr="00CB6B4B">
        <w:rPr>
          <w:rFonts w:ascii="GHEA Grapalat" w:hAnsi="GHEA Grapalat" w:cs="Sylfaen"/>
          <w:b/>
          <w:szCs w:val="24"/>
          <w:lang w:val="hy-AM"/>
        </w:rPr>
        <w:t xml:space="preserve">» « </w:t>
      </w:r>
      <w:r w:rsidR="006932F2">
        <w:rPr>
          <w:rFonts w:ascii="GHEA Grapalat" w:hAnsi="GHEA Grapalat" w:cs="Sylfaen"/>
          <w:b/>
          <w:szCs w:val="24"/>
          <w:lang w:val="hy-AM"/>
        </w:rPr>
        <w:t>0</w:t>
      </w:r>
      <w:r w:rsidR="0000722D" w:rsidRPr="0000722D">
        <w:rPr>
          <w:rFonts w:ascii="GHEA Grapalat" w:hAnsi="GHEA Grapalat" w:cs="Sylfaen"/>
          <w:b/>
          <w:szCs w:val="24"/>
          <w:lang w:val="hy-AM"/>
        </w:rPr>
        <w:t>7</w:t>
      </w:r>
      <w:r w:rsidR="00EF0601" w:rsidRPr="00EF0601">
        <w:rPr>
          <w:rFonts w:ascii="GHEA Grapalat" w:hAnsi="GHEA Grapalat" w:cs="Sylfaen"/>
          <w:b/>
          <w:szCs w:val="24"/>
          <w:lang w:val="hy-AM"/>
        </w:rPr>
        <w:t xml:space="preserve"> </w:t>
      </w:r>
      <w:r w:rsidR="00CE0202" w:rsidRPr="00CB6B4B">
        <w:rPr>
          <w:rFonts w:ascii="GHEA Grapalat" w:hAnsi="GHEA Grapalat" w:cs="Sylfaen"/>
          <w:b/>
          <w:szCs w:val="24"/>
          <w:lang w:val="hy-AM"/>
        </w:rPr>
        <w:t xml:space="preserve">» -ին ժամը  </w:t>
      </w:r>
      <w:r w:rsidR="00DF5A69">
        <w:rPr>
          <w:rFonts w:ascii="GHEA Grapalat" w:hAnsi="GHEA Grapalat" w:cs="Sylfaen"/>
          <w:b/>
          <w:szCs w:val="24"/>
          <w:lang w:val="hy-AM"/>
        </w:rPr>
        <w:t>16</w:t>
      </w:r>
      <w:r w:rsidR="007360FA">
        <w:rPr>
          <w:rFonts w:ascii="GHEA Grapalat" w:hAnsi="GHEA Grapalat" w:cs="Sylfaen"/>
          <w:b/>
          <w:szCs w:val="24"/>
          <w:lang w:val="hy-AM"/>
        </w:rPr>
        <w:t>:00</w:t>
      </w:r>
      <w:r w:rsidR="00CE0202" w:rsidRPr="00CB6B4B">
        <w:rPr>
          <w:rFonts w:ascii="GHEA Grapalat" w:hAnsi="GHEA Grapalat" w:cs="Sylfaen"/>
          <w:b/>
          <w:szCs w:val="24"/>
          <w:lang w:val="hy-AM"/>
        </w:rPr>
        <w:t>-</w:t>
      </w:r>
      <w:r w:rsidR="00B61894" w:rsidRPr="00CB6B4B">
        <w:rPr>
          <w:rFonts w:ascii="GHEA Grapalat" w:hAnsi="GHEA Grapalat" w:cs="Sylfaen"/>
          <w:b/>
          <w:szCs w:val="24"/>
          <w:lang w:val="hy-AM"/>
        </w:rPr>
        <w:t>ն</w:t>
      </w:r>
      <w:r w:rsidR="00B61894" w:rsidRPr="004605D7">
        <w:rPr>
          <w:rFonts w:ascii="GHEA Grapalat" w:hAnsi="GHEA Grapalat" w:cs="Sylfaen"/>
          <w:szCs w:val="24"/>
          <w:lang w:val="hy-AM"/>
        </w:rPr>
        <w:t xml:space="preserve">, </w:t>
      </w:r>
      <w:r w:rsidR="00EF0601" w:rsidRPr="00EF0601">
        <w:rPr>
          <w:rFonts w:ascii="GHEA Grapalat" w:hAnsi="GHEA Grapalat" w:cs="Sylfaen"/>
          <w:b/>
          <w:szCs w:val="24"/>
          <w:lang w:val="hy-AM"/>
        </w:rPr>
        <w:t xml:space="preserve">ՀՀ  Գեղարքունիքի մարզի   </w:t>
      </w:r>
      <w:r w:rsidR="006932F2">
        <w:rPr>
          <w:rFonts w:ascii="GHEA Grapalat" w:hAnsi="GHEA Grapalat" w:cs="Sylfaen"/>
          <w:b/>
          <w:szCs w:val="24"/>
          <w:lang w:val="hy-AM"/>
        </w:rPr>
        <w:t>գ.Դրախտիկ, 12 փ ,շենք 33</w:t>
      </w:r>
      <w:r w:rsidR="00B61894" w:rsidRPr="00EF0601">
        <w:rPr>
          <w:rFonts w:ascii="GHEA Grapalat" w:hAnsi="GHEA Grapalat" w:cs="Sylfaen"/>
          <w:b/>
          <w:szCs w:val="24"/>
          <w:lang w:val="hy-AM"/>
        </w:rPr>
        <w:t xml:space="preserve"> հասցեով:</w:t>
      </w:r>
    </w:p>
    <w:p w14:paraId="5BA91ACF" w14:textId="3CB115E9"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E0202">
        <w:rPr>
          <w:rFonts w:ascii="GHEA Grapalat" w:hAnsi="GHEA Grapalat" w:cs="Sylfaen"/>
          <w:szCs w:val="24"/>
          <w:lang w:val="hy-AM"/>
        </w:rPr>
        <w:t>«</w:t>
      </w:r>
      <w:r w:rsidR="00CE0202" w:rsidRPr="00CE0202">
        <w:rPr>
          <w:rFonts w:ascii="GHEA Grapalat" w:hAnsi="GHEA Grapalat" w:cs="Sylfaen"/>
          <w:szCs w:val="24"/>
          <w:lang w:val="hy-AM"/>
        </w:rPr>
        <w:t>Է</w:t>
      </w:r>
      <w:r w:rsidR="00CE0202" w:rsidRPr="00CE0202">
        <w:rPr>
          <w:rFonts w:ascii="Microsoft JhengHei" w:eastAsia="Microsoft JhengHei" w:hAnsi="Microsoft JhengHei" w:cs="Microsoft JhengHei" w:hint="eastAsia"/>
          <w:szCs w:val="24"/>
          <w:lang w:val="hy-AM"/>
        </w:rPr>
        <w:t>․</w:t>
      </w:r>
      <w:r w:rsidR="00CE0202" w:rsidRPr="00CE0202">
        <w:rPr>
          <w:rFonts w:ascii="GHEA Grapalat" w:hAnsi="GHEA Grapalat" w:cs="GHEA Grapalat"/>
          <w:szCs w:val="24"/>
          <w:lang w:val="hy-AM"/>
        </w:rPr>
        <w:t>Գրիգորյանին</w:t>
      </w:r>
      <w:r w:rsidRPr="00CE0202">
        <w:rPr>
          <w:rFonts w:ascii="GHEA Grapalat" w:hAnsi="GHEA Grapalat" w:cs="Sylfaen"/>
          <w:szCs w:val="24"/>
          <w:lang w:val="hy-AM"/>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12C94483" w:rsidR="00807F3D" w:rsidRPr="00864667" w:rsidRDefault="0059404D" w:rsidP="00807F3D">
      <w:pPr>
        <w:pStyle w:val="norm"/>
        <w:spacing w:line="240" w:lineRule="auto"/>
        <w:ind w:firstLine="630"/>
        <w:rPr>
          <w:rFonts w:ascii="Arial" w:hAnsi="Arial"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4E56173A"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CB6B4B">
        <w:rPr>
          <w:rFonts w:ascii="GHEA Grapalat" w:hAnsi="GHEA Grapalat" w:cs="Sylfaen"/>
          <w:b/>
          <w:sz w:val="20"/>
          <w:szCs w:val="24"/>
          <w:lang w:val="hy-AM" w:eastAsia="en-US"/>
        </w:rPr>
        <w:t xml:space="preserve">համաձայն հրավերին կցված ծավալաթերթ-նախահաշվի՝ </w:t>
      </w:r>
      <w:r w:rsidRPr="00CB6B4B">
        <w:rPr>
          <w:rFonts w:ascii="GHEA Grapalat" w:hAnsi="GHEA Grapalat" w:cs="Sylfaen"/>
          <w:b/>
          <w:sz w:val="20"/>
          <w:szCs w:val="24"/>
          <w:lang w:val="hy-AM" w:eastAsia="en-US"/>
        </w:rPr>
        <w:t>հետևյալ բանաձևով՝ ՎԳ=ՄԳ/ՆԳxԿԾ, որտեղ՝</w:t>
      </w:r>
    </w:p>
    <w:p w14:paraId="6C9CD073"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ՄԳ-ն ընտրված մասնակցի առաջարկած գինն է.</w:t>
      </w:r>
    </w:p>
    <w:p w14:paraId="56F5B6C6"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2B71B275" w14:textId="77777777" w:rsidR="00086481" w:rsidRPr="00CB6B4B" w:rsidRDefault="00086481" w:rsidP="00086481">
      <w:pPr>
        <w:pStyle w:val="norm"/>
        <w:spacing w:line="240" w:lineRule="auto"/>
        <w:ind w:firstLine="567"/>
        <w:rPr>
          <w:rFonts w:ascii="GHEA Grapalat" w:hAnsi="GHEA Grapalat" w:cs="Sylfaen"/>
          <w:b/>
          <w:sz w:val="20"/>
          <w:szCs w:val="24"/>
          <w:lang w:val="hy-AM" w:eastAsia="en-US"/>
        </w:rPr>
      </w:pPr>
      <w:r w:rsidRPr="00CB6B4B">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5A302A0F" w14:textId="5123636A" w:rsidR="00B95FE0" w:rsidRPr="00607894" w:rsidDel="00086481" w:rsidRDefault="00086481" w:rsidP="00EF0601">
      <w:pPr>
        <w:pStyle w:val="norm"/>
        <w:spacing w:line="240" w:lineRule="auto"/>
        <w:ind w:firstLine="567"/>
        <w:rPr>
          <w:del w:id="5" w:author="Sergey Shahnazaryan" w:date="2024-02-09T13:16:00Z"/>
          <w:rFonts w:ascii="GHEA Grapalat" w:hAnsi="GHEA Grapalat" w:cs="Sylfaen"/>
          <w:b/>
          <w:sz w:val="20"/>
          <w:szCs w:val="24"/>
          <w:vertAlign w:val="superscript"/>
          <w:lang w:val="hy-AM" w:eastAsia="en-US"/>
        </w:rPr>
      </w:pPr>
      <w:r w:rsidRPr="00CB6B4B">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CB6B4B">
        <w:rPr>
          <w:rFonts w:ascii="GHEA Grapalat" w:hAnsi="GHEA Grapalat" w:cs="Sylfaen"/>
          <w:b/>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59700C98" w:rsidR="00A45946" w:rsidRPr="00E6597C" w:rsidRDefault="00B95FE0" w:rsidP="001E17BA">
      <w:pPr>
        <w:pStyle w:val="norm"/>
        <w:spacing w:line="240" w:lineRule="auto"/>
        <w:rPr>
          <w:rFonts w:ascii="GHEA Grapalat" w:hAnsi="GHEA Grapalat" w:cs="Sylfaen"/>
          <w:sz w:val="20"/>
          <w:szCs w:val="24"/>
          <w:lang w:val="hy-AM" w:eastAsia="en-US"/>
        </w:rPr>
      </w:pPr>
      <w:r w:rsidRPr="0024298C">
        <w:rPr>
          <w:rFonts w:ascii="GHEA Grapalat" w:hAnsi="GHEA Grapalat" w:cs="Sylfaen"/>
          <w:sz w:val="20"/>
          <w:szCs w:val="24"/>
          <w:lang w:val="hy-AM" w:eastAsia="en-US"/>
        </w:rPr>
        <w:t xml:space="preserve">գ. գնային առաջարկում չափաբաժնի համարը սխալ է նշված, սակայն </w:t>
      </w:r>
      <w:r w:rsidR="0072154F" w:rsidRPr="0024298C">
        <w:rPr>
          <w:rFonts w:ascii="GHEA Grapalat" w:hAnsi="GHEA Grapalat" w:cs="Sylfaen"/>
          <w:sz w:val="20"/>
          <w:szCs w:val="24"/>
          <w:lang w:val="hy-AM" w:eastAsia="en-US"/>
        </w:rPr>
        <w:t>«</w:t>
      </w:r>
      <w:r w:rsidR="00334B20" w:rsidRPr="0024298C">
        <w:rPr>
          <w:rFonts w:ascii="GHEA Grapalat" w:hAnsi="GHEA Grapalat" w:cs="Sylfaen"/>
          <w:sz w:val="20"/>
          <w:szCs w:val="24"/>
          <w:lang w:val="hy-AM" w:eastAsia="en-US"/>
        </w:rPr>
        <w:t xml:space="preserve">ՀՀ  Գեղարքունիքի մարզի  </w:t>
      </w:r>
      <w:r w:rsidR="00185498">
        <w:rPr>
          <w:rFonts w:ascii="GHEA Grapalat" w:hAnsi="GHEA Grapalat" w:cs="Sylfaen"/>
          <w:sz w:val="20"/>
          <w:szCs w:val="24"/>
          <w:lang w:val="hy-AM" w:eastAsia="en-US"/>
        </w:rPr>
        <w:t>Դրախտիկ գյուղի  միջնակարգ դպրոց</w:t>
      </w:r>
      <w:r w:rsidR="0072154F" w:rsidRPr="0024298C">
        <w:rPr>
          <w:rFonts w:ascii="GHEA Grapalat" w:hAnsi="GHEA Grapalat" w:cs="Sylfaen"/>
          <w:sz w:val="20"/>
          <w:szCs w:val="24"/>
          <w:lang w:val="hy-AM" w:eastAsia="en-US"/>
        </w:rPr>
        <w:t xml:space="preserve"> ՊՈԱԿ</w:t>
      </w:r>
      <w:r w:rsidR="00DB4883" w:rsidRPr="0024298C">
        <w:rPr>
          <w:rFonts w:ascii="GHEA Grapalat" w:hAnsi="GHEA Grapalat" w:cs="Sylfaen"/>
          <w:sz w:val="20"/>
          <w:szCs w:val="24"/>
          <w:lang w:val="hy-AM" w:eastAsia="en-US"/>
        </w:rPr>
        <w:t xml:space="preserve">-ի </w:t>
      </w:r>
      <w:r w:rsidR="0024298C" w:rsidRPr="0024298C">
        <w:rPr>
          <w:rFonts w:ascii="GHEA Grapalat" w:hAnsi="GHEA Grapalat"/>
          <w:sz w:val="20"/>
          <w:lang w:val="hy-AM"/>
        </w:rPr>
        <w:t>լաբորատորիաներ հիմնելու համար դասասենյակների վերանորոգման</w:t>
      </w:r>
      <w:r w:rsidR="0024298C" w:rsidRPr="0024298C">
        <w:rPr>
          <w:rFonts w:ascii="GHEA Grapalat" w:hAnsi="GHEA Grapalat" w:cs="Sylfaen"/>
          <w:sz w:val="20"/>
          <w:szCs w:val="24"/>
          <w:lang w:val="hy-AM" w:eastAsia="en-US"/>
        </w:rPr>
        <w:t xml:space="preserve">  </w:t>
      </w:r>
      <w:r w:rsidR="00DB4883" w:rsidRPr="0024298C">
        <w:rPr>
          <w:rFonts w:ascii="GHEA Grapalat" w:hAnsi="GHEA Grapalat" w:cs="Sylfaen"/>
          <w:sz w:val="20"/>
          <w:szCs w:val="24"/>
          <w:lang w:val="hy-AM" w:eastAsia="en-US"/>
        </w:rPr>
        <w:t>աշխատանքներ</w:t>
      </w:r>
      <w:r w:rsidRPr="0024298C">
        <w:rPr>
          <w:rFonts w:ascii="GHEA Grapalat" w:hAnsi="GHEA Grapalat" w:cs="Sylfaen"/>
          <w:sz w:val="20"/>
          <w:szCs w:val="24"/>
          <w:lang w:val="hy-AM" w:eastAsia="en-US"/>
        </w:rPr>
        <w:t xml:space="preserve"> ճիշտ է լրացված</w:t>
      </w:r>
      <w:r w:rsidR="008128C9" w:rsidRPr="0024298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4FD72E94" w:rsidR="003F79B4" w:rsidRPr="00CB6B4B" w:rsidRDefault="00FD2748" w:rsidP="003F79B4">
      <w:pPr>
        <w:pStyle w:val="23"/>
        <w:spacing w:line="240" w:lineRule="auto"/>
        <w:ind w:firstLine="567"/>
        <w:rPr>
          <w:rFonts w:ascii="GHEA Grapalat" w:hAnsi="GHEA Grapalat" w:cs="Sylfaen"/>
          <w:b/>
          <w:szCs w:val="24"/>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F13281">
        <w:rPr>
          <w:rFonts w:ascii="GHEA Grapalat" w:hAnsi="GHEA Grapalat" w:cs="Sylfaen"/>
          <w:szCs w:val="24"/>
          <w:lang w:val="en-US"/>
        </w:rPr>
        <w:t>հաշված</w:t>
      </w:r>
      <w:r w:rsidR="003F79B4" w:rsidRPr="00EF24D4">
        <w:rPr>
          <w:rFonts w:ascii="GHEA Grapalat" w:hAnsi="GHEA Grapalat" w:cs="Sylfaen"/>
          <w:szCs w:val="24"/>
        </w:rPr>
        <w:t xml:space="preserve"> </w:t>
      </w:r>
      <w:r w:rsidR="003F79B4" w:rsidRPr="00CB6B4B">
        <w:rPr>
          <w:rFonts w:ascii="GHEA Grapalat" w:hAnsi="GHEA Grapalat" w:cs="Sylfaen"/>
          <w:b/>
          <w:szCs w:val="24"/>
        </w:rPr>
        <w:t>«</w:t>
      </w:r>
      <w:r w:rsidR="00F13281" w:rsidRPr="00CB6B4B">
        <w:rPr>
          <w:rFonts w:ascii="GHEA Grapalat" w:hAnsi="GHEA Grapalat" w:cs="Sylfaen"/>
          <w:b/>
          <w:szCs w:val="24"/>
        </w:rPr>
        <w:t>7</w:t>
      </w:r>
      <w:r w:rsidR="003F79B4" w:rsidRPr="00CB6B4B">
        <w:rPr>
          <w:rFonts w:ascii="GHEA Grapalat" w:hAnsi="GHEA Grapalat" w:cs="Sylfaen"/>
          <w:b/>
          <w:szCs w:val="24"/>
        </w:rPr>
        <w:t>»</w:t>
      </w:r>
      <w:r w:rsidR="003F79B4" w:rsidRPr="00CB6B4B">
        <w:rPr>
          <w:rFonts w:ascii="GHEA Grapalat" w:hAnsi="GHEA Grapalat" w:cs="Sylfaen"/>
          <w:b/>
          <w:szCs w:val="24"/>
          <w:lang w:val="en-US"/>
        </w:rPr>
        <w:t>րդ</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օրվա</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ժամը</w:t>
      </w:r>
      <w:r w:rsidR="003F79B4" w:rsidRPr="00CB6B4B">
        <w:rPr>
          <w:rFonts w:ascii="GHEA Grapalat" w:hAnsi="GHEA Grapalat" w:cs="Sylfaen"/>
          <w:b/>
          <w:szCs w:val="24"/>
        </w:rPr>
        <w:t xml:space="preserve"> «</w:t>
      </w:r>
      <w:r w:rsidR="00DF5A69">
        <w:rPr>
          <w:rFonts w:ascii="GHEA Grapalat" w:hAnsi="GHEA Grapalat" w:cs="Sylfaen"/>
          <w:b/>
          <w:szCs w:val="24"/>
          <w:lang w:val="hy-AM"/>
        </w:rPr>
        <w:t>16</w:t>
      </w:r>
      <w:bookmarkStart w:id="6" w:name="_GoBack"/>
      <w:bookmarkEnd w:id="6"/>
      <w:r w:rsidR="007360FA">
        <w:rPr>
          <w:rFonts w:ascii="GHEA Grapalat" w:hAnsi="GHEA Grapalat" w:cs="Sylfaen"/>
          <w:b/>
          <w:szCs w:val="24"/>
        </w:rPr>
        <w:t>:00</w:t>
      </w:r>
      <w:r w:rsidR="003F79B4" w:rsidRPr="00CB6B4B">
        <w:rPr>
          <w:rFonts w:ascii="GHEA Grapalat" w:hAnsi="GHEA Grapalat" w:cs="Sylfaen"/>
          <w:b/>
          <w:szCs w:val="24"/>
        </w:rPr>
        <w:t xml:space="preserve"> »-</w:t>
      </w:r>
      <w:r w:rsidR="003F79B4" w:rsidRPr="00CB6B4B">
        <w:rPr>
          <w:rFonts w:ascii="GHEA Grapalat" w:hAnsi="GHEA Grapalat" w:cs="Sylfaen"/>
          <w:b/>
          <w:szCs w:val="24"/>
          <w:lang w:val="en-US"/>
        </w:rPr>
        <w:t>ին։</w:t>
      </w:r>
      <w:r w:rsidR="003F79B4" w:rsidRPr="00CB6B4B">
        <w:rPr>
          <w:rFonts w:ascii="GHEA Grapalat" w:hAnsi="GHEA Grapalat" w:cs="Sylfaen"/>
          <w:b/>
          <w:szCs w:val="24"/>
        </w:rPr>
        <w:t xml:space="preserve"> </w:t>
      </w:r>
    </w:p>
    <w:p w14:paraId="5CD2D51B" w14:textId="77777777" w:rsidR="003F79B4" w:rsidRPr="00EF24D4" w:rsidRDefault="003F79B4" w:rsidP="003F79B4">
      <w:pPr>
        <w:ind w:firstLine="567"/>
        <w:jc w:val="both"/>
        <w:rPr>
          <w:rFonts w:ascii="GHEA Grapalat" w:hAnsi="GHEA Grapalat" w:cs="Sylfaen"/>
          <w:sz w:val="20"/>
          <w:lang w:val="af-ZA"/>
        </w:rPr>
      </w:pPr>
      <w:r w:rsidRPr="00F13281">
        <w:rPr>
          <w:rFonts w:ascii="GHEA Grapalat" w:hAnsi="GHEA Grapalat" w:cs="Sylfaen"/>
          <w:sz w:val="20"/>
        </w:rPr>
        <w:t>Հայտերի</w:t>
      </w:r>
      <w:r w:rsidRPr="00EF24D4">
        <w:rPr>
          <w:rFonts w:ascii="GHEA Grapalat" w:hAnsi="GHEA Grapalat" w:cs="Sylfaen"/>
          <w:sz w:val="20"/>
          <w:lang w:val="af-ZA"/>
        </w:rPr>
        <w:t xml:space="preserve"> </w:t>
      </w:r>
      <w:r w:rsidRPr="00F13281">
        <w:rPr>
          <w:rFonts w:ascii="GHEA Grapalat" w:hAnsi="GHEA Grapalat" w:cs="Sylfaen"/>
          <w:sz w:val="20"/>
        </w:rPr>
        <w:t>բացման</w:t>
      </w:r>
      <w:r w:rsidRPr="00EF24D4">
        <w:rPr>
          <w:rFonts w:ascii="GHEA Grapalat" w:hAnsi="GHEA Grapalat" w:cs="Sylfaen"/>
          <w:sz w:val="20"/>
          <w:lang w:val="af-ZA"/>
        </w:rPr>
        <w:t xml:space="preserve"> </w:t>
      </w:r>
      <w:r w:rsidR="00993AFB" w:rsidRPr="00F13281">
        <w:rPr>
          <w:rFonts w:ascii="GHEA Grapalat" w:hAnsi="GHEA Grapalat" w:cs="Sylfaen"/>
          <w:sz w:val="20"/>
        </w:rPr>
        <w:t>և</w:t>
      </w:r>
      <w:r w:rsidR="00993AFB" w:rsidRPr="00EF24D4">
        <w:rPr>
          <w:rFonts w:ascii="GHEA Grapalat" w:hAnsi="GHEA Grapalat" w:cs="Sylfaen"/>
          <w:sz w:val="20"/>
          <w:lang w:val="af-ZA"/>
        </w:rPr>
        <w:t xml:space="preserve"> </w:t>
      </w:r>
      <w:r w:rsidR="00993AFB" w:rsidRPr="00F13281">
        <w:rPr>
          <w:rFonts w:ascii="GHEA Grapalat" w:hAnsi="GHEA Grapalat" w:cs="Sylfaen"/>
          <w:sz w:val="20"/>
        </w:rPr>
        <w:t>գնահատման</w:t>
      </w:r>
      <w:r w:rsidR="00993AFB" w:rsidRPr="00EF24D4">
        <w:rPr>
          <w:rFonts w:ascii="GHEA Grapalat" w:hAnsi="GHEA Grapalat" w:cs="Sylfaen"/>
          <w:sz w:val="20"/>
          <w:lang w:val="af-ZA"/>
        </w:rPr>
        <w:t xml:space="preserve"> </w:t>
      </w:r>
      <w:r w:rsidRPr="00F13281">
        <w:rPr>
          <w:rFonts w:ascii="GHEA Grapalat" w:hAnsi="GHEA Grapalat" w:cs="Sylfaen"/>
          <w:sz w:val="20"/>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A221A0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3281">
        <w:rPr>
          <w:rFonts w:ascii="GHEA Grapalat" w:hAnsi="GHEA Grapalat" w:cs="Sylfaen"/>
          <w:i w:val="0"/>
          <w:szCs w:val="24"/>
          <w:lang w:val="hy-AM"/>
        </w:rPr>
        <w:t xml:space="preserve">Կենտրոնական բանկի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7" w:name="_Hlk9262487"/>
      <w:r w:rsidR="00476579" w:rsidRPr="00E6597C">
        <w:rPr>
          <w:rFonts w:ascii="GHEA Grapalat" w:hAnsi="GHEA Grapalat" w:cs="Sylfaen"/>
          <w:sz w:val="20"/>
          <w:szCs w:val="24"/>
          <w:lang w:val="hy-AM" w:eastAsia="en-US"/>
        </w:rPr>
        <w:t xml:space="preserve"> </w:t>
      </w:r>
      <w:bookmarkEnd w:id="7"/>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76B41B7F" w14:textId="3FA8DC34" w:rsidR="005E0E50" w:rsidRPr="00E6597C" w:rsidRDefault="00A150A9" w:rsidP="00CB6B4B">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w:t>
      </w:r>
      <w:r w:rsidRPr="00E6597C">
        <w:rPr>
          <w:rFonts w:ascii="GHEA Grapalat" w:hAnsi="GHEA Grapalat" w:cs="Sylfaen"/>
          <w:lang w:val="hy-AM"/>
        </w:rPr>
        <w:lastRenderedPageBreak/>
        <w:t>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D01CE95" w14:textId="4E542CD6" w:rsidR="003D4374" w:rsidRPr="00015CC3" w:rsidRDefault="00217530" w:rsidP="00CB6B4B">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lastRenderedPageBreak/>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9809FA0"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F13281">
        <w:rPr>
          <w:rFonts w:ascii="GHEA Grapalat" w:hAnsi="GHEA Grapalat" w:cs="Sylfaen"/>
          <w:lang w:val="es-ES"/>
        </w:rPr>
        <w:t>դեպքում «</w:t>
      </w:r>
      <w:r w:rsidR="00F13281">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w:t>
      </w:r>
      <w:r w:rsidR="0005035B" w:rsidRPr="00E6597C">
        <w:rPr>
          <w:rFonts w:ascii="GHEA Grapalat" w:hAnsi="GHEA Grapalat" w:cs="Sylfaen"/>
          <w:sz w:val="20"/>
          <w:lang w:val="af-ZA"/>
        </w:rPr>
        <w:lastRenderedPageBreak/>
        <w:t xml:space="preserve">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46F647A"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af6"/>
          <w:rFonts w:ascii="GHEA Grapalat" w:hAnsi="GHEA Grapalat" w:cs="Sylfaen"/>
          <w:sz w:val="20"/>
          <w:lang w:val="hy-AM"/>
        </w:rPr>
        <w:footnoteReference w:id="3"/>
      </w:r>
    </w:p>
    <w:p w14:paraId="210F8E4A" w14:textId="321EA360"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2216EE">
        <w:rPr>
          <w:rFonts w:ascii="GHEA Grapalat" w:hAnsi="GHEA Grapalat" w:cs="Sylfaen"/>
          <w:b/>
          <w:sz w:val="20"/>
          <w:lang w:val="hy-AM"/>
        </w:rPr>
        <w:t>Որակավորման</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ապահովման</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չափը</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հավասար</w:t>
      </w:r>
      <w:r w:rsidR="008D6C6C" w:rsidRPr="002216EE">
        <w:rPr>
          <w:rFonts w:ascii="GHEA Grapalat" w:hAnsi="GHEA Grapalat" w:cs="Sylfaen"/>
          <w:b/>
          <w:sz w:val="20"/>
          <w:lang w:val="af-ZA"/>
        </w:rPr>
        <w:t xml:space="preserve"> </w:t>
      </w:r>
      <w:r w:rsidR="008D6C6C" w:rsidRPr="002216EE">
        <w:rPr>
          <w:rFonts w:ascii="GHEA Grapalat" w:hAnsi="GHEA Grapalat" w:cs="Sylfaen"/>
          <w:b/>
          <w:sz w:val="20"/>
          <w:lang w:val="hy-AM"/>
        </w:rPr>
        <w:t>է</w:t>
      </w:r>
      <w:r w:rsidR="008D6C6C" w:rsidRPr="002216EE">
        <w:rPr>
          <w:rFonts w:ascii="GHEA Grapalat" w:hAnsi="GHEA Grapalat" w:cs="Sylfaen"/>
          <w:b/>
          <w:sz w:val="20"/>
          <w:lang w:val="af-ZA"/>
        </w:rPr>
        <w:t xml:space="preserve"> </w:t>
      </w:r>
      <w:r w:rsidR="00120F8A" w:rsidRPr="002216EE">
        <w:rPr>
          <w:rFonts w:ascii="GHEA Grapalat" w:hAnsi="GHEA Grapalat" w:cs="Sylfaen"/>
          <w:b/>
          <w:sz w:val="20"/>
          <w:lang w:val="hy-AM"/>
        </w:rPr>
        <w:t xml:space="preserve">սույն ընթացակարգի շրջանակում գնվելիք աշխատանքների գնման գնի </w:t>
      </w:r>
      <w:r w:rsidR="005D30FC" w:rsidRPr="002216EE">
        <w:rPr>
          <w:rFonts w:ascii="GHEA Grapalat" w:hAnsi="GHEA Grapalat" w:cs="Sylfaen"/>
          <w:b/>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968BE" w:rsidRPr="00F968BE">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4"/>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607894">
        <w:rPr>
          <w:rFonts w:ascii="GHEA Grapalat" w:hAnsi="GHEA Grapalat" w:cs="Arial"/>
          <w:b/>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06830C4C" w14:textId="543FC8DF"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2216EE">
        <w:rPr>
          <w:rFonts w:ascii="GHEA Grapalat" w:hAnsi="GHEA Grapalat" w:cs="Sylfaen"/>
          <w:b/>
          <w:sz w:val="20"/>
          <w:lang w:val="hy-AM"/>
        </w:rPr>
        <w:lastRenderedPageBreak/>
        <w:t>10.3. Պայմանագրի</w:t>
      </w:r>
      <w:r w:rsidRPr="002216EE">
        <w:rPr>
          <w:rFonts w:ascii="GHEA Grapalat" w:hAnsi="GHEA Grapalat" w:cs="Sylfaen"/>
          <w:b/>
          <w:sz w:val="20"/>
          <w:lang w:val="af-ZA"/>
        </w:rPr>
        <w:t xml:space="preserve"> </w:t>
      </w:r>
      <w:r w:rsidRPr="002216EE">
        <w:rPr>
          <w:rFonts w:ascii="GHEA Grapalat" w:hAnsi="GHEA Grapalat" w:cs="Sylfaen"/>
          <w:b/>
          <w:sz w:val="20"/>
          <w:lang w:val="hy-AM"/>
        </w:rPr>
        <w:t>ապահովման</w:t>
      </w:r>
      <w:r w:rsidRPr="002216EE">
        <w:rPr>
          <w:rFonts w:ascii="GHEA Grapalat" w:hAnsi="GHEA Grapalat" w:cs="Sylfaen"/>
          <w:b/>
          <w:sz w:val="20"/>
          <w:lang w:val="af-ZA"/>
        </w:rPr>
        <w:t xml:space="preserve"> </w:t>
      </w:r>
      <w:r w:rsidRPr="002216EE">
        <w:rPr>
          <w:rFonts w:ascii="GHEA Grapalat" w:hAnsi="GHEA Grapalat" w:cs="Sylfaen"/>
          <w:b/>
          <w:sz w:val="20"/>
          <w:lang w:val="hy-AM"/>
        </w:rPr>
        <w:t>չափը</w:t>
      </w:r>
      <w:r w:rsidRPr="002216EE">
        <w:rPr>
          <w:rFonts w:ascii="GHEA Grapalat" w:hAnsi="GHEA Grapalat" w:cs="Sylfaen"/>
          <w:b/>
          <w:sz w:val="20"/>
          <w:lang w:val="af-ZA"/>
        </w:rPr>
        <w:t xml:space="preserve"> </w:t>
      </w:r>
      <w:r w:rsidRPr="002216EE">
        <w:rPr>
          <w:rFonts w:ascii="GHEA Grapalat" w:hAnsi="GHEA Grapalat" w:cs="Sylfaen"/>
          <w:b/>
          <w:sz w:val="20"/>
          <w:lang w:val="hy-AM"/>
        </w:rPr>
        <w:t>կազմում</w:t>
      </w:r>
      <w:r w:rsidRPr="002216EE">
        <w:rPr>
          <w:rFonts w:ascii="GHEA Grapalat" w:hAnsi="GHEA Grapalat" w:cs="Sylfaen"/>
          <w:b/>
          <w:sz w:val="20"/>
          <w:lang w:val="af-ZA"/>
        </w:rPr>
        <w:t xml:space="preserve"> </w:t>
      </w:r>
      <w:r w:rsidRPr="002216EE">
        <w:rPr>
          <w:rFonts w:ascii="GHEA Grapalat" w:hAnsi="GHEA Grapalat" w:cs="Sylfaen"/>
          <w:b/>
          <w:sz w:val="20"/>
          <w:lang w:val="hy-AM"/>
        </w:rPr>
        <w:t>է</w:t>
      </w:r>
      <w:r w:rsidRPr="002216EE">
        <w:rPr>
          <w:rFonts w:ascii="GHEA Grapalat" w:hAnsi="GHEA Grapalat" w:cs="Sylfaen"/>
          <w:b/>
          <w:sz w:val="20"/>
          <w:lang w:val="af-ZA"/>
        </w:rPr>
        <w:t xml:space="preserve"> </w:t>
      </w:r>
      <w:r w:rsidR="00DC658B" w:rsidRPr="002216EE">
        <w:rPr>
          <w:rFonts w:ascii="GHEA Grapalat" w:hAnsi="GHEA Grapalat" w:cs="Sylfaen"/>
          <w:b/>
          <w:sz w:val="20"/>
          <w:lang w:val="hy-AM"/>
        </w:rPr>
        <w:t>գնման</w:t>
      </w:r>
      <w:r w:rsidR="000E08D1" w:rsidRPr="002216EE">
        <w:rPr>
          <w:rFonts w:ascii="GHEA Grapalat" w:hAnsi="GHEA Grapalat" w:cs="Sylfaen"/>
          <w:b/>
          <w:sz w:val="20"/>
          <w:lang w:val="hy-AM"/>
        </w:rPr>
        <w:t xml:space="preserve"> </w:t>
      </w:r>
      <w:r w:rsidRPr="002216EE">
        <w:rPr>
          <w:rFonts w:ascii="GHEA Grapalat" w:hAnsi="GHEA Grapalat" w:cs="Sylfaen"/>
          <w:b/>
          <w:sz w:val="20"/>
          <w:lang w:val="hy-AM"/>
        </w:rPr>
        <w:t>գնի</w:t>
      </w:r>
      <w:r w:rsidRPr="002216EE">
        <w:rPr>
          <w:rFonts w:ascii="GHEA Grapalat" w:hAnsi="GHEA Grapalat" w:cs="Sylfaen"/>
          <w:b/>
          <w:sz w:val="20"/>
          <w:lang w:val="af-ZA"/>
        </w:rPr>
        <w:t xml:space="preserve"> 10  </w:t>
      </w:r>
      <w:r w:rsidRPr="002216EE">
        <w:rPr>
          <w:rFonts w:ascii="GHEA Grapalat" w:hAnsi="GHEA Grapalat" w:cs="Sylfaen"/>
          <w:b/>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5"/>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607894">
        <w:rPr>
          <w:rFonts w:ascii="GHEA Grapalat" w:hAnsi="GHEA Grapalat" w:cs="Arial"/>
          <w:b/>
          <w:sz w:val="20"/>
          <w:lang w:val="hy-AM"/>
        </w:rPr>
        <w:t>«900008000664»</w:t>
      </w:r>
      <w:r w:rsidRPr="00E6597C">
        <w:rPr>
          <w:rFonts w:ascii="GHEA Grapalat" w:hAnsi="GHEA Grapalat" w:cs="Arial"/>
          <w:sz w:val="20"/>
          <w:lang w:val="hy-AM"/>
        </w:rPr>
        <w:t xml:space="preserve"> գանձապետական հաշվին.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6"/>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1ADFE249"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009F6630">
        <w:rPr>
          <w:rFonts w:ascii="GHEA Grapalat" w:hAnsi="GHEA Grapalat"/>
          <w:sz w:val="20"/>
          <w:szCs w:val="20"/>
        </w:rPr>
        <w:t>Ճամբարակ</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58C5B4B" w14:textId="77777777" w:rsidR="00607894" w:rsidRPr="00817385" w:rsidRDefault="00864667" w:rsidP="00EF3662">
      <w:pPr>
        <w:pStyle w:val="aa"/>
        <w:ind w:right="-7"/>
        <w:jc w:val="center"/>
        <w:rPr>
          <w:rFonts w:ascii="GHEA Grapalat" w:hAnsi="GHEA Grapalat"/>
          <w:b/>
          <w:szCs w:val="22"/>
          <w:lang w:val="af-ZA"/>
        </w:rPr>
      </w:pPr>
      <w:r w:rsidRPr="00607894">
        <w:rPr>
          <w:rFonts w:ascii="GHEA Grapalat" w:hAnsi="GHEA Grapalat" w:cs="Sylfaen"/>
          <w:b/>
          <w:szCs w:val="22"/>
          <w:lang w:val="hy-AM"/>
        </w:rPr>
        <w:t xml:space="preserve">Գ Ն Ա Ն Շ Մ Ա Ն </w:t>
      </w:r>
      <w:r w:rsidR="002216EE" w:rsidRPr="00607894">
        <w:rPr>
          <w:rFonts w:ascii="GHEA Grapalat" w:hAnsi="GHEA Grapalat" w:cs="Sylfaen"/>
          <w:b/>
          <w:szCs w:val="22"/>
          <w:lang w:val="hy-AM"/>
        </w:rPr>
        <w:t xml:space="preserve"> </w:t>
      </w:r>
      <w:r w:rsidRPr="00607894">
        <w:rPr>
          <w:rFonts w:ascii="GHEA Grapalat" w:hAnsi="GHEA Grapalat" w:cs="Sylfaen"/>
          <w:b/>
          <w:szCs w:val="22"/>
          <w:lang w:val="hy-AM"/>
        </w:rPr>
        <w:t>Հ</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Ա</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Ր</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Ց</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Մ</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Ա</w:t>
      </w:r>
      <w:r w:rsidR="00607894" w:rsidRPr="00607894">
        <w:rPr>
          <w:rFonts w:ascii="GHEA Grapalat" w:hAnsi="GHEA Grapalat" w:cs="Sylfaen"/>
          <w:b/>
          <w:szCs w:val="22"/>
          <w:lang w:val="af-ZA"/>
        </w:rPr>
        <w:t xml:space="preserve"> </w:t>
      </w:r>
      <w:r w:rsidRPr="00607894">
        <w:rPr>
          <w:rFonts w:ascii="GHEA Grapalat" w:hAnsi="GHEA Grapalat" w:cs="Sylfaen"/>
          <w:b/>
          <w:szCs w:val="22"/>
          <w:lang w:val="hy-AM"/>
        </w:rPr>
        <w:t xml:space="preserve">Ն </w:t>
      </w:r>
      <w:r w:rsidR="002216EE" w:rsidRPr="00607894">
        <w:rPr>
          <w:rFonts w:ascii="GHEA Grapalat" w:hAnsi="GHEA Grapalat" w:cs="Sylfaen"/>
          <w:b/>
          <w:szCs w:val="22"/>
          <w:lang w:val="hy-AM"/>
        </w:rPr>
        <w:t xml:space="preserve"> </w:t>
      </w:r>
      <w:r w:rsidR="0013726B" w:rsidRPr="00607894">
        <w:rPr>
          <w:rFonts w:ascii="GHEA Grapalat" w:hAnsi="GHEA Grapalat" w:cs="Sylfaen"/>
          <w:b/>
          <w:lang w:val="es-ES"/>
        </w:rPr>
        <w:t>Ը</w:t>
      </w:r>
      <w:r w:rsidR="00607894" w:rsidRPr="00607894">
        <w:rPr>
          <w:rFonts w:ascii="GHEA Grapalat" w:hAnsi="GHEA Grapalat" w:cs="Sylfaen"/>
          <w:b/>
          <w:lang w:val="af-ZA"/>
        </w:rPr>
        <w:t xml:space="preserve"> </w:t>
      </w:r>
      <w:r w:rsidR="0013726B" w:rsidRPr="00607894">
        <w:rPr>
          <w:rFonts w:ascii="GHEA Grapalat" w:hAnsi="GHEA Grapalat" w:cs="Sylfaen"/>
          <w:b/>
          <w:lang w:val="es-ES"/>
        </w:rPr>
        <w:t>Ն</w:t>
      </w:r>
      <w:r w:rsidR="00607894" w:rsidRPr="00607894">
        <w:rPr>
          <w:rFonts w:ascii="GHEA Grapalat" w:hAnsi="GHEA Grapalat" w:cs="Sylfaen"/>
          <w:b/>
          <w:lang w:val="af-ZA"/>
        </w:rPr>
        <w:t xml:space="preserve"> </w:t>
      </w:r>
      <w:r w:rsidR="0013726B" w:rsidRPr="00607894">
        <w:rPr>
          <w:rFonts w:ascii="GHEA Grapalat" w:hAnsi="GHEA Grapalat" w:cs="Sylfaen"/>
          <w:b/>
          <w:lang w:val="es-ES"/>
        </w:rPr>
        <w:t>Թ</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Ց</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Կ</w:t>
      </w:r>
      <w:r w:rsidR="00607894" w:rsidRPr="00607894">
        <w:rPr>
          <w:rFonts w:ascii="GHEA Grapalat" w:hAnsi="GHEA Grapalat" w:cs="Sylfaen"/>
          <w:b/>
          <w:lang w:val="af-ZA"/>
        </w:rPr>
        <w:t xml:space="preserve"> </w:t>
      </w:r>
      <w:r w:rsidR="0013726B" w:rsidRPr="00607894">
        <w:rPr>
          <w:rFonts w:ascii="GHEA Grapalat" w:hAnsi="GHEA Grapalat" w:cs="Sylfaen"/>
          <w:b/>
          <w:lang w:val="es-ES"/>
        </w:rPr>
        <w:t>Ա</w:t>
      </w:r>
      <w:r w:rsidR="00607894" w:rsidRPr="00607894">
        <w:rPr>
          <w:rFonts w:ascii="GHEA Grapalat" w:hAnsi="GHEA Grapalat" w:cs="Sylfaen"/>
          <w:b/>
          <w:lang w:val="af-ZA"/>
        </w:rPr>
        <w:t xml:space="preserve"> </w:t>
      </w:r>
      <w:r w:rsidR="0013726B" w:rsidRPr="00607894">
        <w:rPr>
          <w:rFonts w:ascii="GHEA Grapalat" w:hAnsi="GHEA Grapalat" w:cs="Sylfaen"/>
          <w:b/>
          <w:lang w:val="es-ES"/>
        </w:rPr>
        <w:t>Ր</w:t>
      </w:r>
      <w:r w:rsidR="00607894" w:rsidRPr="00607894">
        <w:rPr>
          <w:rFonts w:ascii="GHEA Grapalat" w:hAnsi="GHEA Grapalat" w:cs="Sylfaen"/>
          <w:b/>
          <w:lang w:val="af-ZA"/>
        </w:rPr>
        <w:t xml:space="preserve"> </w:t>
      </w:r>
      <w:r w:rsidR="0013726B" w:rsidRPr="00607894">
        <w:rPr>
          <w:rFonts w:ascii="GHEA Grapalat" w:hAnsi="GHEA Grapalat" w:cs="Sylfaen"/>
          <w:b/>
          <w:lang w:val="es-ES"/>
        </w:rPr>
        <w:t>Գ</w:t>
      </w:r>
      <w:r w:rsidR="00607894" w:rsidRPr="00607894">
        <w:rPr>
          <w:rFonts w:ascii="GHEA Grapalat" w:hAnsi="GHEA Grapalat" w:cs="Sylfaen"/>
          <w:b/>
          <w:lang w:val="af-ZA"/>
        </w:rPr>
        <w:t xml:space="preserve"> </w:t>
      </w:r>
      <w:r w:rsidR="0013726B" w:rsidRPr="00607894">
        <w:rPr>
          <w:rFonts w:ascii="GHEA Grapalat" w:hAnsi="GHEA Grapalat" w:cs="Sylfaen"/>
          <w:b/>
          <w:lang w:val="es-ES"/>
        </w:rPr>
        <w:t xml:space="preserve">Ի </w:t>
      </w:r>
      <w:r w:rsidR="002216EE" w:rsidRPr="00607894">
        <w:rPr>
          <w:rFonts w:ascii="GHEA Grapalat" w:hAnsi="GHEA Grapalat" w:cs="Sylfaen"/>
          <w:b/>
          <w:lang w:val="hy-AM"/>
        </w:rPr>
        <w:t xml:space="preserve"> </w:t>
      </w:r>
      <w:r w:rsidR="00096865" w:rsidRPr="00607894">
        <w:rPr>
          <w:rFonts w:ascii="GHEA Grapalat" w:hAnsi="GHEA Grapalat" w:cs="Sylfaen"/>
          <w:b/>
          <w:szCs w:val="22"/>
          <w:lang w:val="es-ES"/>
        </w:rPr>
        <w:t>Հ</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Ա</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Յ</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Տ</w:t>
      </w:r>
      <w:r w:rsidR="00096865" w:rsidRPr="00607894">
        <w:rPr>
          <w:rFonts w:ascii="GHEA Grapalat" w:hAnsi="GHEA Grapalat"/>
          <w:b/>
          <w:szCs w:val="22"/>
          <w:lang w:val="af-ZA"/>
        </w:rPr>
        <w:t xml:space="preserve"> </w:t>
      </w:r>
      <w:r w:rsidR="00096865" w:rsidRPr="00607894">
        <w:rPr>
          <w:rFonts w:ascii="GHEA Grapalat" w:hAnsi="GHEA Grapalat" w:cs="Sylfaen"/>
          <w:b/>
          <w:szCs w:val="22"/>
          <w:lang w:val="es-ES"/>
        </w:rPr>
        <w:t>Ը</w:t>
      </w:r>
      <w:r w:rsidR="00096865" w:rsidRPr="00607894">
        <w:rPr>
          <w:rFonts w:ascii="GHEA Grapalat" w:hAnsi="GHEA Grapalat"/>
          <w:b/>
          <w:szCs w:val="22"/>
          <w:lang w:val="af-ZA"/>
        </w:rPr>
        <w:t xml:space="preserve"> </w:t>
      </w:r>
    </w:p>
    <w:p w14:paraId="7028E397" w14:textId="24973346" w:rsidR="00096865" w:rsidRPr="00607894" w:rsidRDefault="00096865" w:rsidP="00EF3662">
      <w:pPr>
        <w:pStyle w:val="aa"/>
        <w:ind w:right="-7"/>
        <w:jc w:val="center"/>
        <w:rPr>
          <w:rFonts w:ascii="GHEA Grapalat" w:hAnsi="GHEA Grapalat"/>
          <w:b/>
          <w:szCs w:val="22"/>
          <w:lang w:val="af-ZA"/>
        </w:rPr>
      </w:pPr>
      <w:r w:rsidRPr="00607894">
        <w:rPr>
          <w:rFonts w:ascii="GHEA Grapalat" w:hAnsi="GHEA Grapalat"/>
          <w:b/>
          <w:szCs w:val="22"/>
          <w:lang w:val="af-ZA"/>
        </w:rPr>
        <w:t xml:space="preserve">  </w:t>
      </w:r>
      <w:r w:rsidRPr="00607894">
        <w:rPr>
          <w:rFonts w:ascii="GHEA Grapalat" w:hAnsi="GHEA Grapalat" w:cs="Sylfaen"/>
          <w:b/>
          <w:szCs w:val="22"/>
          <w:lang w:val="es-ES"/>
        </w:rPr>
        <w:t>Պ</w:t>
      </w:r>
      <w:r w:rsidRPr="00607894">
        <w:rPr>
          <w:rFonts w:ascii="GHEA Grapalat" w:hAnsi="GHEA Grapalat"/>
          <w:b/>
          <w:szCs w:val="22"/>
          <w:lang w:val="af-ZA"/>
        </w:rPr>
        <w:t xml:space="preserve"> </w:t>
      </w:r>
      <w:r w:rsidRPr="00607894">
        <w:rPr>
          <w:rFonts w:ascii="GHEA Grapalat" w:hAnsi="GHEA Grapalat" w:cs="Sylfaen"/>
          <w:b/>
          <w:szCs w:val="22"/>
          <w:lang w:val="es-ES"/>
        </w:rPr>
        <w:t>Ա</w:t>
      </w:r>
      <w:r w:rsidRPr="00607894">
        <w:rPr>
          <w:rFonts w:ascii="GHEA Grapalat" w:hAnsi="GHEA Grapalat"/>
          <w:b/>
          <w:szCs w:val="22"/>
          <w:lang w:val="af-ZA"/>
        </w:rPr>
        <w:t xml:space="preserve"> </w:t>
      </w:r>
      <w:r w:rsidRPr="00607894">
        <w:rPr>
          <w:rFonts w:ascii="GHEA Grapalat" w:hAnsi="GHEA Grapalat" w:cs="Sylfaen"/>
          <w:b/>
          <w:szCs w:val="22"/>
          <w:lang w:val="es-ES"/>
        </w:rPr>
        <w:t>Տ</w:t>
      </w:r>
      <w:r w:rsidRPr="00607894">
        <w:rPr>
          <w:rFonts w:ascii="GHEA Grapalat" w:hAnsi="GHEA Grapalat"/>
          <w:b/>
          <w:szCs w:val="22"/>
          <w:lang w:val="af-ZA"/>
        </w:rPr>
        <w:t xml:space="preserve"> </w:t>
      </w:r>
      <w:r w:rsidRPr="00607894">
        <w:rPr>
          <w:rFonts w:ascii="GHEA Grapalat" w:hAnsi="GHEA Grapalat" w:cs="Sylfaen"/>
          <w:b/>
          <w:szCs w:val="22"/>
          <w:lang w:val="es-ES"/>
        </w:rPr>
        <w:t>Ր</w:t>
      </w:r>
      <w:r w:rsidRPr="00607894">
        <w:rPr>
          <w:rFonts w:ascii="GHEA Grapalat" w:hAnsi="GHEA Grapalat"/>
          <w:b/>
          <w:szCs w:val="22"/>
          <w:lang w:val="af-ZA"/>
        </w:rPr>
        <w:t xml:space="preserve"> </w:t>
      </w:r>
      <w:r w:rsidRPr="00607894">
        <w:rPr>
          <w:rFonts w:ascii="GHEA Grapalat" w:hAnsi="GHEA Grapalat" w:cs="Sylfaen"/>
          <w:b/>
          <w:szCs w:val="22"/>
          <w:lang w:val="es-ES"/>
        </w:rPr>
        <w:t>Ա</w:t>
      </w:r>
      <w:r w:rsidRPr="00607894">
        <w:rPr>
          <w:rFonts w:ascii="GHEA Grapalat" w:hAnsi="GHEA Grapalat"/>
          <w:b/>
          <w:szCs w:val="22"/>
          <w:lang w:val="af-ZA"/>
        </w:rPr>
        <w:t xml:space="preserve"> </w:t>
      </w:r>
      <w:r w:rsidRPr="00607894">
        <w:rPr>
          <w:rFonts w:ascii="GHEA Grapalat" w:hAnsi="GHEA Grapalat" w:cs="Sylfaen"/>
          <w:b/>
          <w:szCs w:val="22"/>
          <w:lang w:val="es-ES"/>
        </w:rPr>
        <w:t>Ս</w:t>
      </w:r>
      <w:r w:rsidRPr="00607894">
        <w:rPr>
          <w:rFonts w:ascii="GHEA Grapalat" w:hAnsi="GHEA Grapalat"/>
          <w:b/>
          <w:szCs w:val="22"/>
          <w:lang w:val="af-ZA"/>
        </w:rPr>
        <w:t xml:space="preserve"> </w:t>
      </w:r>
      <w:r w:rsidRPr="00607894">
        <w:rPr>
          <w:rFonts w:ascii="GHEA Grapalat" w:hAnsi="GHEA Grapalat" w:cs="Sylfaen"/>
          <w:b/>
          <w:szCs w:val="22"/>
          <w:lang w:val="es-ES"/>
        </w:rPr>
        <w:t>Տ</w:t>
      </w:r>
      <w:r w:rsidRPr="00607894">
        <w:rPr>
          <w:rFonts w:ascii="GHEA Grapalat" w:hAnsi="GHEA Grapalat"/>
          <w:b/>
          <w:szCs w:val="22"/>
          <w:lang w:val="af-ZA"/>
        </w:rPr>
        <w:t xml:space="preserve"> </w:t>
      </w:r>
      <w:r w:rsidRPr="00607894">
        <w:rPr>
          <w:rFonts w:ascii="GHEA Grapalat" w:hAnsi="GHEA Grapalat" w:cs="Sylfaen"/>
          <w:b/>
          <w:szCs w:val="22"/>
          <w:lang w:val="es-ES"/>
        </w:rPr>
        <w:t>Ե</w:t>
      </w:r>
      <w:r w:rsidRPr="00607894">
        <w:rPr>
          <w:rFonts w:ascii="GHEA Grapalat" w:hAnsi="GHEA Grapalat"/>
          <w:b/>
          <w:szCs w:val="22"/>
          <w:lang w:val="af-ZA"/>
        </w:rPr>
        <w:t xml:space="preserve"> </w:t>
      </w:r>
      <w:r w:rsidRPr="00607894">
        <w:rPr>
          <w:rFonts w:ascii="GHEA Grapalat" w:hAnsi="GHEA Grapalat" w:cs="Sylfaen"/>
          <w:b/>
          <w:szCs w:val="22"/>
          <w:lang w:val="es-ES"/>
        </w:rPr>
        <w:t>Լ</w:t>
      </w:r>
      <w:r w:rsidRPr="00607894">
        <w:rPr>
          <w:rFonts w:ascii="GHEA Grapalat" w:hAnsi="GHEA Grapalat"/>
          <w:b/>
          <w:szCs w:val="22"/>
          <w:lang w:val="af-ZA"/>
        </w:rPr>
        <w:t xml:space="preserve"> </w:t>
      </w:r>
      <w:r w:rsidRPr="00607894">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E498299" w14:textId="77777777" w:rsidR="00A931AD" w:rsidRPr="005E1F72" w:rsidRDefault="00A931AD" w:rsidP="00A931AD">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2216EE" w:rsidRDefault="002D5CF0" w:rsidP="00EF3662">
      <w:pPr>
        <w:ind w:firstLine="567"/>
        <w:jc w:val="both"/>
        <w:rPr>
          <w:rFonts w:ascii="GHEA Grapalat" w:hAnsi="GHEA Grapalat" w:cs="Sylfaen"/>
          <w:b/>
          <w:sz w:val="20"/>
          <w:lang w:val="es-ES"/>
        </w:rPr>
      </w:pPr>
      <w:r w:rsidRPr="002216EE">
        <w:rPr>
          <w:rFonts w:ascii="GHEA Grapalat" w:hAnsi="GHEA Grapalat" w:cs="Sylfaen"/>
          <w:b/>
          <w:sz w:val="20"/>
          <w:lang w:val="es-ES"/>
        </w:rPr>
        <w:t>2.</w:t>
      </w:r>
      <w:r w:rsidR="00D76BBA" w:rsidRPr="002216EE">
        <w:rPr>
          <w:rFonts w:ascii="GHEA Grapalat" w:hAnsi="GHEA Grapalat" w:cs="Sylfaen"/>
          <w:b/>
          <w:sz w:val="20"/>
          <w:lang w:val="es-ES"/>
        </w:rPr>
        <w:t>1</w:t>
      </w:r>
      <w:r w:rsidRPr="002216EE">
        <w:rPr>
          <w:rFonts w:ascii="GHEA Grapalat" w:hAnsi="GHEA Grapalat" w:cs="Sylfaen"/>
          <w:b/>
          <w:sz w:val="20"/>
          <w:lang w:val="es-ES"/>
        </w:rPr>
        <w:t xml:space="preserve"> </w:t>
      </w:r>
      <w:r w:rsidR="00096865" w:rsidRPr="002216EE">
        <w:rPr>
          <w:rFonts w:ascii="GHEA Grapalat" w:hAnsi="GHEA Grapalat" w:cs="Sylfaen"/>
          <w:b/>
          <w:sz w:val="20"/>
          <w:lang w:val="ru-RU"/>
        </w:rPr>
        <w:t>ընթացակարգին</w:t>
      </w:r>
      <w:r w:rsidR="00096865" w:rsidRPr="002216EE">
        <w:rPr>
          <w:rFonts w:ascii="GHEA Grapalat" w:hAnsi="GHEA Grapalat" w:cs="Sylfaen"/>
          <w:b/>
          <w:sz w:val="20"/>
          <w:lang w:val="af-ZA"/>
        </w:rPr>
        <w:t xml:space="preserve"> </w:t>
      </w:r>
      <w:r w:rsidR="00096865" w:rsidRPr="002216EE">
        <w:rPr>
          <w:rFonts w:ascii="GHEA Grapalat" w:hAnsi="GHEA Grapalat" w:cs="Sylfaen"/>
          <w:b/>
          <w:sz w:val="20"/>
          <w:lang w:val="ru-RU"/>
        </w:rPr>
        <w:t>մասնակցելու</w:t>
      </w:r>
      <w:r w:rsidR="00096865" w:rsidRPr="002216EE">
        <w:rPr>
          <w:rFonts w:ascii="GHEA Grapalat" w:hAnsi="GHEA Grapalat" w:cs="Sylfaen"/>
          <w:b/>
          <w:sz w:val="20"/>
          <w:lang w:val="af-ZA"/>
        </w:rPr>
        <w:t xml:space="preserve"> </w:t>
      </w:r>
      <w:r w:rsidR="00096865" w:rsidRPr="002216EE">
        <w:rPr>
          <w:rFonts w:ascii="GHEA Grapalat" w:hAnsi="GHEA Grapalat" w:cs="Sylfaen"/>
          <w:b/>
          <w:sz w:val="20"/>
          <w:lang w:val="ru-RU"/>
        </w:rPr>
        <w:t>դիմում</w:t>
      </w:r>
      <w:r w:rsidR="00EF4630" w:rsidRPr="002216EE">
        <w:rPr>
          <w:rFonts w:ascii="GHEA Grapalat" w:hAnsi="GHEA Grapalat" w:cs="Sylfaen"/>
          <w:b/>
          <w:sz w:val="20"/>
          <w:lang w:val="es-ES"/>
        </w:rPr>
        <w:t>-</w:t>
      </w:r>
      <w:r w:rsidR="00EF4630" w:rsidRPr="002216EE">
        <w:rPr>
          <w:rFonts w:ascii="GHEA Grapalat" w:hAnsi="GHEA Grapalat" w:cs="Sylfaen"/>
          <w:b/>
          <w:sz w:val="20"/>
        </w:rPr>
        <w:t>հայտարարություն</w:t>
      </w:r>
      <w:r w:rsidR="00096865" w:rsidRPr="002216EE">
        <w:rPr>
          <w:rFonts w:ascii="GHEA Grapalat" w:hAnsi="GHEA Grapalat" w:cs="Sylfaen"/>
          <w:b/>
          <w:sz w:val="20"/>
          <w:lang w:val="af-ZA"/>
        </w:rPr>
        <w:t xml:space="preserve">` </w:t>
      </w:r>
      <w:r w:rsidR="006F49AA" w:rsidRPr="002216EE">
        <w:rPr>
          <w:rFonts w:ascii="GHEA Grapalat" w:hAnsi="GHEA Grapalat" w:cs="Sylfaen"/>
          <w:b/>
          <w:sz w:val="20"/>
          <w:lang w:val="af-ZA"/>
        </w:rPr>
        <w:t>համաձայն հ</w:t>
      </w:r>
      <w:r w:rsidR="00096865" w:rsidRPr="002216EE">
        <w:rPr>
          <w:rFonts w:ascii="GHEA Grapalat" w:hAnsi="GHEA Grapalat" w:cs="Sylfaen"/>
          <w:b/>
          <w:sz w:val="20"/>
          <w:lang w:val="ru-RU"/>
        </w:rPr>
        <w:t>ավելված</w:t>
      </w:r>
      <w:r w:rsidR="00096865" w:rsidRPr="002216EE">
        <w:rPr>
          <w:rFonts w:ascii="GHEA Grapalat" w:hAnsi="GHEA Grapalat" w:cs="Sylfaen"/>
          <w:b/>
          <w:sz w:val="20"/>
          <w:lang w:val="af-ZA"/>
        </w:rPr>
        <w:t xml:space="preserve"> N 1</w:t>
      </w:r>
      <w:r w:rsidR="006F49AA" w:rsidRPr="002216EE">
        <w:rPr>
          <w:rFonts w:ascii="GHEA Grapalat" w:hAnsi="GHEA Grapalat" w:cs="Sylfaen"/>
          <w:b/>
          <w:sz w:val="20"/>
          <w:lang w:val="af-ZA"/>
        </w:rPr>
        <w:t>-ի</w:t>
      </w:r>
      <w:r w:rsidR="00BC6807" w:rsidRPr="002216EE">
        <w:rPr>
          <w:rFonts w:ascii="GHEA Grapalat" w:hAnsi="GHEA Grapalat" w:cs="Sylfaen"/>
          <w:b/>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7"/>
      </w:r>
    </w:p>
    <w:p w14:paraId="4051278C" w14:textId="77777777" w:rsidR="00A931AD" w:rsidRPr="005A4FDA" w:rsidRDefault="00A931AD" w:rsidP="00A931AD">
      <w:pPr>
        <w:pStyle w:val="af4"/>
        <w:shd w:val="clear" w:color="auto" w:fill="FFFFFF"/>
        <w:spacing w:before="0" w:beforeAutospacing="0" w:after="0" w:afterAutospacing="0"/>
        <w:ind w:firstLine="375"/>
        <w:rPr>
          <w:rFonts w:ascii="GHEA Grapalat" w:hAnsi="GHEA Grapalat"/>
          <w:b/>
          <w:color w:val="000000"/>
          <w:sz w:val="21"/>
          <w:szCs w:val="21"/>
          <w:lang w:val="af-ZA"/>
        </w:rPr>
      </w:pPr>
      <w:r w:rsidRPr="005A4FDA">
        <w:rPr>
          <w:rFonts w:ascii="GHEA Grapalat" w:hAnsi="GHEA Grapalat"/>
          <w:b/>
          <w:sz w:val="20"/>
          <w:lang w:val="af-ZA"/>
        </w:rPr>
        <w:t xml:space="preserve">2.5 </w:t>
      </w:r>
      <w:r w:rsidRPr="00A931AD">
        <w:rPr>
          <w:rFonts w:ascii="GHEA Grapalat" w:hAnsi="GHEA Grapalat" w:cs="Sylfaen"/>
          <w:b/>
          <w:sz w:val="20"/>
          <w:lang w:val="hy-AM"/>
        </w:rPr>
        <w:t>շինարարական</w:t>
      </w:r>
      <w:r w:rsidRPr="005A4FDA">
        <w:rPr>
          <w:rFonts w:ascii="GHEA Grapalat" w:hAnsi="GHEA Grapalat" w:cs="Sylfaen"/>
          <w:b/>
          <w:sz w:val="20"/>
          <w:lang w:val="af-ZA"/>
        </w:rPr>
        <w:t xml:space="preserve"> </w:t>
      </w:r>
      <w:r w:rsidRPr="00A931AD">
        <w:rPr>
          <w:rFonts w:ascii="GHEA Grapalat" w:hAnsi="GHEA Grapalat" w:cs="Sylfaen"/>
          <w:b/>
          <w:sz w:val="20"/>
          <w:lang w:val="hy-AM"/>
        </w:rPr>
        <w:t>աշխատանքների</w:t>
      </w:r>
      <w:r w:rsidRPr="005A4FDA">
        <w:rPr>
          <w:rFonts w:ascii="GHEA Grapalat" w:hAnsi="GHEA Grapalat" w:cs="Sylfaen"/>
          <w:b/>
          <w:sz w:val="20"/>
          <w:lang w:val="af-ZA"/>
        </w:rPr>
        <w:t xml:space="preserve"> </w:t>
      </w:r>
      <w:r w:rsidRPr="00A931AD">
        <w:rPr>
          <w:rFonts w:ascii="GHEA Grapalat" w:hAnsi="GHEA Grapalat" w:cs="Sylfaen"/>
          <w:b/>
          <w:sz w:val="20"/>
          <w:lang w:val="hy-AM"/>
        </w:rPr>
        <w:t>գնման</w:t>
      </w:r>
      <w:r w:rsidRPr="005A4FDA">
        <w:rPr>
          <w:rFonts w:ascii="GHEA Grapalat" w:hAnsi="GHEA Grapalat" w:cs="Sylfaen"/>
          <w:b/>
          <w:sz w:val="20"/>
          <w:lang w:val="af-ZA"/>
        </w:rPr>
        <w:t xml:space="preserve"> </w:t>
      </w:r>
      <w:r w:rsidRPr="00A931AD">
        <w:rPr>
          <w:rFonts w:ascii="GHEA Grapalat" w:hAnsi="GHEA Grapalat" w:cs="Sylfaen"/>
          <w:b/>
          <w:sz w:val="20"/>
          <w:lang w:val="hy-AM"/>
        </w:rPr>
        <w:t>դեպքում</w:t>
      </w:r>
      <w:r w:rsidRPr="00DB499F">
        <w:rPr>
          <w:rFonts w:ascii="GHEA Grapalat" w:hAnsi="GHEA Grapalat" w:cs="Sylfaen"/>
          <w:b/>
          <w:sz w:val="20"/>
          <w:lang w:val="af-ZA"/>
        </w:rPr>
        <w:t xml:space="preserve"> </w:t>
      </w:r>
      <w:r w:rsidRPr="005A4FDA">
        <w:rPr>
          <w:rFonts w:ascii="GHEA Grapalat" w:hAnsi="GHEA Grapalat" w:cs="Sylfaen"/>
          <w:b/>
          <w:sz w:val="20"/>
          <w:lang w:val="af-ZA"/>
        </w:rPr>
        <w:t xml:space="preserve"> </w:t>
      </w:r>
      <w:r w:rsidRPr="00A931AD">
        <w:rPr>
          <w:rFonts w:ascii="GHEA Grapalat" w:hAnsi="GHEA Grapalat"/>
          <w:b/>
          <w:color w:val="000000"/>
          <w:sz w:val="20"/>
          <w:szCs w:val="21"/>
          <w:lang w:val="hy-AM"/>
        </w:rPr>
        <w:t>մասնակիցը</w:t>
      </w:r>
      <w:r w:rsidRPr="00A931AD">
        <w:rPr>
          <w:rFonts w:ascii="GHEA Grapalat" w:hAnsi="GHEA Grapalat"/>
          <w:b/>
          <w:color w:val="000000"/>
          <w:sz w:val="21"/>
          <w:szCs w:val="21"/>
          <w:lang w:val="hy-AM"/>
        </w:rPr>
        <w:t>՝</w:t>
      </w:r>
    </w:p>
    <w:p w14:paraId="046708C5" w14:textId="77777777" w:rsidR="00A931AD" w:rsidRPr="00FE34C6" w:rsidRDefault="00A931AD" w:rsidP="00A931AD">
      <w:pPr>
        <w:pStyle w:val="af4"/>
        <w:shd w:val="clear" w:color="auto" w:fill="FFFFFF"/>
        <w:spacing w:before="0" w:beforeAutospacing="0" w:after="0" w:afterAutospacing="0"/>
        <w:ind w:firstLine="375"/>
        <w:jc w:val="both"/>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rPr>
        <w:t>ա</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չի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ներկայացնում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իր</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կողմից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լրացված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ծավալաթերթ</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նախահաշիվ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իսկ</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ընտրված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մասնակից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ճանաչվելու</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դեպքում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կնքվող</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պայմանագրի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շրջանակում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կատարողական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ակտերի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դիմաց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վճարումներն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իրականացվում</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են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համաձայն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հրավերին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ծավալաթերթ</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նախահաշվի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հետևյալ</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բանաձևով՝</w:t>
      </w:r>
    </w:p>
    <w:p w14:paraId="7FC8180C"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rPr>
        <w:t>ՎԳ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ՄԳ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ՆԳ</w:t>
      </w:r>
      <w:r w:rsidRPr="00FE34C6">
        <w:rPr>
          <w:rFonts w:ascii="GHEA Grapalat" w:hAnsi="GHEA Grapalat"/>
          <w:b/>
          <w:bCs/>
          <w:color w:val="000000" w:themeColor="text1"/>
          <w:sz w:val="20"/>
          <w:szCs w:val="20"/>
          <w:lang w:val="af-ZA"/>
        </w:rPr>
        <w:t>x</w:t>
      </w:r>
      <w:r w:rsidRPr="00FE34C6">
        <w:rPr>
          <w:rFonts w:ascii="GHEA Grapalat" w:hAnsi="GHEA Grapalat"/>
          <w:b/>
          <w:bCs/>
          <w:color w:val="000000" w:themeColor="text1"/>
          <w:sz w:val="20"/>
          <w:szCs w:val="20"/>
        </w:rPr>
        <w:t>ԿԾ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որտեղ՝</w:t>
      </w:r>
    </w:p>
    <w:p w14:paraId="3A4F8430"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1) </w:t>
      </w:r>
      <w:r w:rsidRPr="00FE34C6">
        <w:rPr>
          <w:rFonts w:ascii="GHEA Grapalat" w:hAnsi="GHEA Grapalat"/>
          <w:b/>
          <w:bCs/>
          <w:color w:val="000000" w:themeColor="text1"/>
          <w:sz w:val="20"/>
          <w:szCs w:val="20"/>
        </w:rPr>
        <w:t>ՄԳ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ընտրված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մասնակցի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առաջարկած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գինն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178EFAC9"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2) </w:t>
      </w:r>
      <w:r w:rsidRPr="00FE34C6">
        <w:rPr>
          <w:rFonts w:ascii="GHEA Grapalat" w:hAnsi="GHEA Grapalat"/>
          <w:b/>
          <w:bCs/>
          <w:color w:val="000000" w:themeColor="text1"/>
          <w:sz w:val="20"/>
          <w:szCs w:val="20"/>
        </w:rPr>
        <w:t>ՆԳ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հրավերով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հրապարակված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շինարարական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ծրագրի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նախահաշվային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գինն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6337A039"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3) </w:t>
      </w:r>
      <w:r w:rsidRPr="00FE34C6">
        <w:rPr>
          <w:rFonts w:ascii="GHEA Grapalat" w:hAnsi="GHEA Grapalat"/>
          <w:b/>
          <w:bCs/>
          <w:color w:val="000000" w:themeColor="text1"/>
          <w:sz w:val="20"/>
          <w:szCs w:val="20"/>
        </w:rPr>
        <w:t>ԿԾ</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տվյալ</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կատարողական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ակտով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ներկայացված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աշխատանքների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ծավալն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գումարային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արտահայտությամբ</w:t>
      </w:r>
      <w:r w:rsidRPr="00FE34C6">
        <w:rPr>
          <w:rFonts w:ascii="GHEA Grapalat" w:hAnsi="GHEA Grapalat"/>
          <w:b/>
          <w:bCs/>
          <w:color w:val="000000" w:themeColor="text1"/>
          <w:sz w:val="20"/>
          <w:szCs w:val="20"/>
          <w:lang w:val="af-ZA"/>
        </w:rPr>
        <w:t>.</w:t>
      </w:r>
    </w:p>
    <w:p w14:paraId="680A952E" w14:textId="77777777" w:rsidR="00A931AD" w:rsidRPr="00FE34C6" w:rsidRDefault="00A931AD" w:rsidP="00A931AD">
      <w:pPr>
        <w:pStyle w:val="af4"/>
        <w:shd w:val="clear" w:color="auto" w:fill="FFFFFF"/>
        <w:spacing w:before="0" w:beforeAutospacing="0" w:after="0" w:afterAutospacing="0"/>
        <w:ind w:firstLine="375"/>
        <w:rPr>
          <w:rFonts w:ascii="GHEA Grapalat" w:hAnsi="GHEA Grapalat"/>
          <w:b/>
          <w:bCs/>
          <w:color w:val="000000" w:themeColor="text1"/>
          <w:sz w:val="20"/>
          <w:szCs w:val="20"/>
          <w:lang w:val="af-ZA"/>
        </w:rPr>
      </w:pPr>
      <w:r w:rsidRPr="00FE34C6">
        <w:rPr>
          <w:rFonts w:ascii="GHEA Grapalat" w:hAnsi="GHEA Grapalat"/>
          <w:b/>
          <w:bCs/>
          <w:color w:val="000000" w:themeColor="text1"/>
          <w:sz w:val="20"/>
          <w:szCs w:val="20"/>
          <w:lang w:val="af-ZA"/>
        </w:rPr>
        <w:t xml:space="preserve">4) </w:t>
      </w:r>
      <w:r w:rsidRPr="00FE34C6">
        <w:rPr>
          <w:rFonts w:ascii="GHEA Grapalat" w:hAnsi="GHEA Grapalat"/>
          <w:b/>
          <w:bCs/>
          <w:color w:val="000000" w:themeColor="text1"/>
          <w:sz w:val="20"/>
          <w:szCs w:val="20"/>
        </w:rPr>
        <w:t>ՎԳ</w:t>
      </w:r>
      <w:r w:rsidRPr="00FE34C6">
        <w:rPr>
          <w:rFonts w:ascii="GHEA Grapalat" w:hAnsi="GHEA Grapalat"/>
          <w:b/>
          <w:bCs/>
          <w:color w:val="000000" w:themeColor="text1"/>
          <w:sz w:val="20"/>
          <w:szCs w:val="20"/>
          <w:lang w:val="af-ZA"/>
        </w:rPr>
        <w:t>-</w:t>
      </w:r>
      <w:r w:rsidRPr="00FE34C6">
        <w:rPr>
          <w:rFonts w:ascii="GHEA Grapalat" w:hAnsi="GHEA Grapalat"/>
          <w:b/>
          <w:bCs/>
          <w:color w:val="000000" w:themeColor="text1"/>
          <w:sz w:val="20"/>
          <w:szCs w:val="20"/>
        </w:rPr>
        <w:t>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նախահաշվով</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սահմանված</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աշխատանքների</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դիմաց</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վճարվող</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գումարն</w:t>
      </w:r>
      <w:r w:rsidRPr="00FE34C6">
        <w:rPr>
          <w:rFonts w:ascii="GHEA Grapalat" w:hAnsi="GHEA Grapalat"/>
          <w:b/>
          <w:bCs/>
          <w:color w:val="000000" w:themeColor="text1"/>
          <w:sz w:val="20"/>
          <w:szCs w:val="20"/>
          <w:lang w:val="af-ZA"/>
        </w:rPr>
        <w:t xml:space="preserve"> </w:t>
      </w:r>
      <w:r w:rsidRPr="00FE34C6">
        <w:rPr>
          <w:rFonts w:ascii="GHEA Grapalat" w:hAnsi="GHEA Grapalat"/>
          <w:b/>
          <w:bCs/>
          <w:color w:val="000000" w:themeColor="text1"/>
          <w:sz w:val="20"/>
          <w:szCs w:val="20"/>
        </w:rPr>
        <w:t>է</w:t>
      </w:r>
      <w:r w:rsidRPr="00FE34C6">
        <w:rPr>
          <w:rFonts w:ascii="GHEA Grapalat" w:hAnsi="GHEA Grapalat"/>
          <w:b/>
          <w:bCs/>
          <w:color w:val="000000" w:themeColor="text1"/>
          <w:sz w:val="20"/>
          <w:szCs w:val="20"/>
          <w:lang w:val="af-ZA"/>
        </w:rPr>
        <w:t>,</w:t>
      </w:r>
    </w:p>
    <w:p w14:paraId="7909E3D1" w14:textId="77777777" w:rsidR="00A931AD" w:rsidRPr="00147FAC" w:rsidRDefault="00A931AD" w:rsidP="00A931AD">
      <w:pPr>
        <w:pStyle w:val="norm"/>
        <w:spacing w:line="240" w:lineRule="auto"/>
        <w:ind w:firstLine="567"/>
        <w:rPr>
          <w:rFonts w:ascii="GHEA Grapalat" w:hAnsi="GHEA Grapalat" w:cs="Sylfaen"/>
          <w:b/>
          <w:color w:val="000000" w:themeColor="text1"/>
          <w:sz w:val="20"/>
          <w:lang w:val="af-ZA"/>
        </w:rPr>
      </w:pPr>
      <w:r w:rsidRPr="00FE34C6">
        <w:rPr>
          <w:rFonts w:ascii="GHEA Grapalat" w:hAnsi="GHEA Grapalat"/>
          <w:b/>
          <w:bCs/>
          <w:color w:val="000000" w:themeColor="text1"/>
          <w:sz w:val="20"/>
        </w:rPr>
        <w:t>բ</w:t>
      </w:r>
      <w:r w:rsidRPr="00FE34C6">
        <w:rPr>
          <w:rFonts w:ascii="GHEA Grapalat" w:hAnsi="GHEA Grapalat"/>
          <w:b/>
          <w:bCs/>
          <w:color w:val="000000" w:themeColor="text1"/>
          <w:sz w:val="20"/>
          <w:lang w:val="af-ZA"/>
        </w:rPr>
        <w:t xml:space="preserve">. </w:t>
      </w:r>
      <w:r w:rsidRPr="002D55C6">
        <w:rPr>
          <w:rFonts w:ascii="GHEA Grapalat" w:hAnsi="GHEA Grapalat" w:cs="Sylfaen"/>
          <w:b/>
          <w:sz w:val="20"/>
          <w:szCs w:val="24"/>
          <w:lang w:eastAsia="en-US"/>
        </w:rPr>
        <w:t>շինարարական</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աշխատանքների</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գնման</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դեպքում</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իր</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կողմից</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հաստատված</w:t>
      </w:r>
      <w:r w:rsidRPr="002D55C6">
        <w:rPr>
          <w:rFonts w:ascii="GHEA Grapalat" w:hAnsi="GHEA Grapalat" w:cs="Sylfaen"/>
          <w:b/>
          <w:sz w:val="20"/>
          <w:szCs w:val="24"/>
          <w:lang w:val="af-ZA" w:eastAsia="en-US"/>
        </w:rPr>
        <w:t xml:space="preserve"> </w:t>
      </w:r>
      <w:r w:rsidRPr="002D55C6">
        <w:rPr>
          <w:rFonts w:ascii="GHEA Grapalat" w:hAnsi="GHEA Grapalat" w:cs="Sylfaen"/>
          <w:b/>
          <w:sz w:val="20"/>
          <w:szCs w:val="24"/>
          <w:lang w:eastAsia="en-US"/>
        </w:rPr>
        <w:t>հավաստում՝</w:t>
      </w:r>
      <w:r w:rsidRPr="002D55C6">
        <w:rPr>
          <w:rFonts w:ascii="GHEA Grapalat" w:hAnsi="GHEA Grapalat" w:cs="Sylfaen"/>
          <w:b/>
          <w:sz w:val="20"/>
          <w:szCs w:val="24"/>
          <w:lang w:val="af-ZA" w:eastAsia="en-US"/>
        </w:rPr>
        <w:t xml:space="preserve"> </w:t>
      </w:r>
      <w:r w:rsidRPr="002D55C6">
        <w:rPr>
          <w:rFonts w:ascii="GHEA Grapalat" w:hAnsi="GHEA Grapalat" w:cs="Sylfaen"/>
          <w:b/>
          <w:sz w:val="20"/>
          <w:lang w:val="af-ZA"/>
        </w:rPr>
        <w:t>համաձայն հ</w:t>
      </w:r>
      <w:r w:rsidRPr="002D55C6">
        <w:rPr>
          <w:rFonts w:ascii="GHEA Grapalat" w:hAnsi="GHEA Grapalat" w:cs="Sylfaen"/>
          <w:b/>
          <w:sz w:val="20"/>
          <w:lang w:val="ru-RU"/>
        </w:rPr>
        <w:t>ավելված</w:t>
      </w:r>
      <w:r w:rsidRPr="002D55C6">
        <w:rPr>
          <w:rFonts w:ascii="GHEA Grapalat" w:hAnsi="GHEA Grapalat" w:cs="Sylfaen"/>
          <w:b/>
          <w:sz w:val="20"/>
          <w:lang w:val="af-ZA"/>
        </w:rPr>
        <w:t xml:space="preserve"> N 1</w:t>
      </w:r>
      <w:r w:rsidRPr="002D55C6">
        <w:rPr>
          <w:rFonts w:ascii="GHEA Grapalat" w:hAnsi="GHEA Grapalat" w:cs="Sylfaen"/>
          <w:b/>
          <w:sz w:val="20"/>
          <w:lang w:val="hy-AM"/>
        </w:rPr>
        <w:t>.1</w:t>
      </w:r>
      <w:r w:rsidRPr="002D55C6">
        <w:rPr>
          <w:rFonts w:ascii="GHEA Grapalat" w:hAnsi="GHEA Grapalat" w:cs="Sylfaen"/>
          <w:b/>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FE34C6">
        <w:rPr>
          <w:rStyle w:val="af6"/>
          <w:rFonts w:ascii="GHEA Grapalat" w:hAnsi="GHEA Grapalat" w:cs="Sylfaen"/>
          <w:b/>
          <w:color w:val="000000" w:themeColor="text1"/>
          <w:sz w:val="20"/>
        </w:rPr>
        <w:footnoteReference w:id="8"/>
      </w:r>
    </w:p>
    <w:p w14:paraId="0B75CE87" w14:textId="77777777" w:rsidR="00A931AD" w:rsidRPr="005E1F72" w:rsidRDefault="00A931AD" w:rsidP="00A931AD">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Pr="005E1F72">
        <w:rPr>
          <w:rFonts w:ascii="GHEA Grapalat" w:hAnsi="GHEA Grapalat"/>
          <w:b/>
          <w:sz w:val="20"/>
          <w:szCs w:val="20"/>
          <w:lang w:val="es-ES"/>
        </w:rPr>
        <w:t>) «Ֆինանսական չափորոշիչ»</w:t>
      </w:r>
      <w:r w:rsidRPr="005E1F72">
        <w:rPr>
          <w:rFonts w:ascii="GHEA Grapalat" w:hAnsi="GHEA Grapalat" w:cs="Sylfaen"/>
          <w:sz w:val="20"/>
          <w:lang w:val="es-ES"/>
        </w:rPr>
        <w:t>.</w:t>
      </w:r>
    </w:p>
    <w:p w14:paraId="4180BF6C" w14:textId="77777777" w:rsidR="00A931AD" w:rsidRPr="001C336A" w:rsidRDefault="00A931AD" w:rsidP="00A931AD">
      <w:pPr>
        <w:ind w:firstLine="567"/>
        <w:jc w:val="both"/>
        <w:rPr>
          <w:rFonts w:ascii="GHEA Grapalat" w:hAnsi="GHEA Grapalat" w:cs="Sylfaen"/>
          <w:sz w:val="20"/>
          <w:lang w:val="af-ZA"/>
        </w:rPr>
      </w:pPr>
      <w:r w:rsidRPr="004C359B">
        <w:rPr>
          <w:rFonts w:ascii="GHEA Grapalat" w:hAnsi="GHEA Grapalat" w:cs="Sylfaen"/>
          <w:b/>
          <w:sz w:val="20"/>
          <w:lang w:val="af-ZA"/>
        </w:rPr>
        <w:t xml:space="preserve">2.6 </w:t>
      </w:r>
      <w:r w:rsidRPr="004C359B">
        <w:rPr>
          <w:rFonts w:ascii="GHEA Grapalat" w:hAnsi="GHEA Grapalat" w:cs="Sylfaen"/>
          <w:b/>
          <w:bCs/>
          <w:sz w:val="20"/>
          <w:lang w:val="hy-AM"/>
        </w:rPr>
        <w:t>գնային</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առաջարկ</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համաձայն</w:t>
      </w:r>
      <w:r w:rsidRPr="000F559B">
        <w:rPr>
          <w:rFonts w:ascii="GHEA Grapalat" w:hAnsi="GHEA Grapalat" w:cs="Sylfaen"/>
          <w:b/>
          <w:bCs/>
          <w:sz w:val="20"/>
          <w:lang w:val="af-ZA"/>
        </w:rPr>
        <w:t xml:space="preserve"> </w:t>
      </w:r>
      <w:r w:rsidRPr="000F559B">
        <w:rPr>
          <w:rFonts w:ascii="GHEA Grapalat" w:hAnsi="GHEA Grapalat" w:cs="Sylfaen"/>
          <w:b/>
          <w:bCs/>
          <w:sz w:val="20"/>
          <w:lang w:val="hy-AM"/>
        </w:rPr>
        <w:t>հավելված</w:t>
      </w:r>
      <w:r w:rsidRPr="000F559B">
        <w:rPr>
          <w:rFonts w:ascii="GHEA Grapalat" w:hAnsi="GHEA Grapalat" w:cs="Sylfaen"/>
          <w:b/>
          <w:bCs/>
          <w:sz w:val="20"/>
          <w:lang w:val="af-ZA"/>
        </w:rPr>
        <w:t xml:space="preserve"> N 2-</w:t>
      </w:r>
      <w:r w:rsidRPr="000F559B">
        <w:rPr>
          <w:rFonts w:ascii="GHEA Grapalat" w:hAnsi="GHEA Grapalat" w:cs="Sylfaen"/>
          <w:b/>
          <w:bCs/>
          <w:sz w:val="20"/>
          <w:lang w:val="hy-AM"/>
        </w:rPr>
        <w:t>ի</w:t>
      </w:r>
      <w:r w:rsidRPr="001C336A">
        <w:rPr>
          <w:rFonts w:ascii="GHEA Grapalat" w:hAnsi="GHEA Grapalat" w:cs="Sylfaen"/>
          <w:sz w:val="20"/>
          <w:lang w:val="af-ZA"/>
        </w:rPr>
        <w:t xml:space="preserve">: Գնային առաջարկը </w:t>
      </w:r>
      <w:r w:rsidRPr="001C336A">
        <w:rPr>
          <w:rFonts w:ascii="GHEA Grapalat" w:hAnsi="GHEA Grapalat" w:cs="Sylfaen"/>
          <w:sz w:val="20"/>
          <w:lang w:val="hy-AM"/>
        </w:rPr>
        <w:t>ներկայացվում</w:t>
      </w:r>
      <w:r w:rsidRPr="001C336A">
        <w:rPr>
          <w:rFonts w:ascii="GHEA Grapalat" w:hAnsi="GHEA Grapalat" w:cs="Sylfaen"/>
          <w:sz w:val="20"/>
          <w:lang w:val="af-ZA"/>
        </w:rPr>
        <w:t xml:space="preserve"> </w:t>
      </w:r>
      <w:r w:rsidRPr="001C336A">
        <w:rPr>
          <w:rFonts w:ascii="GHEA Grapalat" w:hAnsi="GHEA Grapalat" w:cs="Sylfaen"/>
          <w:sz w:val="20"/>
          <w:lang w:val="hy-AM"/>
        </w:rPr>
        <w:t>է</w:t>
      </w:r>
      <w:r w:rsidRPr="001C336A">
        <w:rPr>
          <w:rFonts w:ascii="GHEA Grapalat" w:hAnsi="GHEA Grapalat" w:cs="Sylfaen"/>
          <w:sz w:val="20"/>
          <w:lang w:val="af-ZA"/>
        </w:rPr>
        <w:t xml:space="preserve"> </w:t>
      </w:r>
      <w:r w:rsidRPr="00D85759">
        <w:rPr>
          <w:rFonts w:ascii="GHEA Grapalat" w:hAnsi="GHEA Grapalat" w:cs="Sylfaen"/>
          <w:sz w:val="20"/>
          <w:lang w:val="hy-AM"/>
        </w:rPr>
        <w:t xml:space="preserve">արժեք (ինքնարժեքի և կանխատեսվող շահույթի հանրագումարը) </w:t>
      </w:r>
      <w:r w:rsidRPr="001C336A">
        <w:rPr>
          <w:rFonts w:ascii="GHEA Grapalat" w:hAnsi="GHEA Grapalat" w:cs="Sylfaen"/>
          <w:sz w:val="20"/>
          <w:lang w:val="hy-AM"/>
        </w:rPr>
        <w:t>և</w:t>
      </w:r>
      <w:r w:rsidRPr="00D85759">
        <w:rPr>
          <w:rFonts w:ascii="GHEA Grapalat" w:hAnsi="GHEA Grapalat" w:cs="Sylfaen"/>
          <w:sz w:val="20"/>
          <w:lang w:val="hy-AM"/>
        </w:rPr>
        <w:t xml:space="preserve"> </w:t>
      </w:r>
      <w:r w:rsidRPr="001C336A">
        <w:rPr>
          <w:rFonts w:ascii="GHEA Grapalat" w:hAnsi="GHEA Grapalat" w:cs="Sylfaen"/>
          <w:sz w:val="20"/>
          <w:lang w:val="hy-AM"/>
        </w:rPr>
        <w:t>ավելացված</w:t>
      </w:r>
      <w:r w:rsidRPr="001C336A">
        <w:rPr>
          <w:rFonts w:ascii="GHEA Grapalat" w:hAnsi="GHEA Grapalat" w:cs="Sylfaen"/>
          <w:sz w:val="20"/>
          <w:lang w:val="af-ZA"/>
        </w:rPr>
        <w:t xml:space="preserve"> </w:t>
      </w:r>
      <w:r w:rsidRPr="001C336A">
        <w:rPr>
          <w:rFonts w:ascii="GHEA Grapalat" w:hAnsi="GHEA Grapalat" w:cs="Sylfaen"/>
          <w:sz w:val="20"/>
          <w:lang w:val="hy-AM"/>
        </w:rPr>
        <w:t>արժեքի</w:t>
      </w:r>
      <w:r w:rsidRPr="001C336A">
        <w:rPr>
          <w:rFonts w:ascii="GHEA Grapalat" w:hAnsi="GHEA Grapalat" w:cs="Sylfaen"/>
          <w:sz w:val="20"/>
          <w:lang w:val="af-ZA"/>
        </w:rPr>
        <w:t xml:space="preserve"> </w:t>
      </w:r>
      <w:r w:rsidRPr="001C336A">
        <w:rPr>
          <w:rFonts w:ascii="GHEA Grapalat" w:hAnsi="GHEA Grapalat" w:cs="Sylfaen"/>
          <w:sz w:val="20"/>
          <w:lang w:val="hy-AM"/>
        </w:rPr>
        <w:t>հարկ</w:t>
      </w:r>
      <w:r w:rsidRPr="001C336A" w:rsidDel="001A1F55">
        <w:rPr>
          <w:rFonts w:ascii="GHEA Grapalat" w:hAnsi="GHEA Grapalat" w:cs="Sylfaen"/>
          <w:sz w:val="20"/>
          <w:lang w:val="af-ZA"/>
        </w:rPr>
        <w:t xml:space="preserve"> </w:t>
      </w:r>
      <w:r w:rsidRPr="001C336A">
        <w:rPr>
          <w:rFonts w:ascii="GHEA Grapalat" w:hAnsi="GHEA Grapalat" w:cs="Sylfaen"/>
          <w:sz w:val="20"/>
          <w:lang w:val="hy-AM"/>
        </w:rPr>
        <w:t>ընդհանրական</w:t>
      </w:r>
      <w:r w:rsidRPr="001C336A">
        <w:rPr>
          <w:rFonts w:ascii="GHEA Grapalat" w:hAnsi="GHEA Grapalat" w:cs="Sylfaen"/>
          <w:sz w:val="20"/>
          <w:lang w:val="af-ZA"/>
        </w:rPr>
        <w:t xml:space="preserve"> </w:t>
      </w:r>
      <w:r w:rsidRPr="001C336A">
        <w:rPr>
          <w:rFonts w:ascii="GHEA Grapalat" w:hAnsi="GHEA Grapalat" w:cs="Sylfaen"/>
          <w:sz w:val="20"/>
          <w:lang w:val="hy-AM"/>
        </w:rPr>
        <w:t>բաղադրիչներից</w:t>
      </w:r>
      <w:r w:rsidRPr="001C336A">
        <w:rPr>
          <w:rFonts w:ascii="GHEA Grapalat" w:hAnsi="GHEA Grapalat" w:cs="Sylfaen"/>
          <w:sz w:val="20"/>
          <w:lang w:val="af-ZA"/>
        </w:rPr>
        <w:t xml:space="preserve"> </w:t>
      </w:r>
      <w:r w:rsidRPr="001C336A">
        <w:rPr>
          <w:rFonts w:ascii="GHEA Grapalat" w:hAnsi="GHEA Grapalat" w:cs="Sylfaen"/>
          <w:sz w:val="20"/>
          <w:lang w:val="hy-AM"/>
        </w:rPr>
        <w:t>բաղկացած</w:t>
      </w:r>
      <w:r w:rsidRPr="001C336A">
        <w:rPr>
          <w:rFonts w:ascii="GHEA Grapalat" w:hAnsi="GHEA Grapalat" w:cs="Sylfaen"/>
          <w:sz w:val="20"/>
          <w:lang w:val="af-ZA"/>
        </w:rPr>
        <w:t xml:space="preserve"> </w:t>
      </w:r>
      <w:r w:rsidRPr="001C336A">
        <w:rPr>
          <w:rFonts w:ascii="GHEA Grapalat" w:hAnsi="GHEA Grapalat" w:cs="Sylfaen"/>
          <w:sz w:val="20"/>
          <w:lang w:val="hy-AM"/>
        </w:rPr>
        <w:t>հաշվարկի</w:t>
      </w:r>
      <w:r w:rsidRPr="001C336A">
        <w:rPr>
          <w:rFonts w:ascii="GHEA Grapalat" w:hAnsi="GHEA Grapalat" w:cs="Sylfaen"/>
          <w:sz w:val="20"/>
          <w:lang w:val="af-ZA"/>
        </w:rPr>
        <w:t xml:space="preserve"> </w:t>
      </w:r>
      <w:r w:rsidRPr="001C336A">
        <w:rPr>
          <w:rFonts w:ascii="GHEA Grapalat" w:hAnsi="GHEA Grapalat" w:cs="Sylfaen"/>
          <w:sz w:val="20"/>
          <w:lang w:val="hy-AM"/>
        </w:rPr>
        <w:t>ձևով։</w:t>
      </w:r>
      <w:r w:rsidRPr="001C336A">
        <w:rPr>
          <w:rFonts w:ascii="GHEA Grapalat" w:hAnsi="GHEA Grapalat" w:cs="Sylfaen"/>
          <w:sz w:val="20"/>
          <w:lang w:val="af-ZA"/>
        </w:rPr>
        <w:t xml:space="preserve"> </w:t>
      </w:r>
      <w:r>
        <w:rPr>
          <w:rFonts w:ascii="GHEA Grapalat" w:hAnsi="GHEA Grapalat" w:cs="Sylfaen"/>
          <w:sz w:val="20"/>
        </w:rPr>
        <w:t>Ա</w:t>
      </w:r>
      <w:r w:rsidRPr="001C336A">
        <w:rPr>
          <w:rFonts w:ascii="GHEA Grapalat" w:hAnsi="GHEA Grapalat" w:cs="Sylfaen"/>
          <w:sz w:val="20"/>
          <w:lang w:val="hy-AM"/>
        </w:rPr>
        <w:t>րժեքի</w:t>
      </w:r>
      <w:r w:rsidRPr="001C336A">
        <w:rPr>
          <w:rFonts w:ascii="GHEA Grapalat" w:hAnsi="GHEA Grapalat" w:cs="Sylfaen"/>
          <w:sz w:val="20"/>
          <w:lang w:val="af-ZA"/>
        </w:rPr>
        <w:t xml:space="preserve"> </w:t>
      </w:r>
      <w:r w:rsidRPr="001C336A">
        <w:rPr>
          <w:rFonts w:ascii="GHEA Grapalat" w:hAnsi="GHEA Grapalat" w:cs="Sylfaen"/>
          <w:sz w:val="20"/>
          <w:lang w:val="ru-RU"/>
        </w:rPr>
        <w:t>բաղադրիչների</w:t>
      </w:r>
      <w:r w:rsidRPr="001C336A">
        <w:rPr>
          <w:rFonts w:ascii="GHEA Grapalat" w:hAnsi="GHEA Grapalat" w:cs="Sylfaen"/>
          <w:sz w:val="20"/>
          <w:lang w:val="af-ZA"/>
        </w:rPr>
        <w:t xml:space="preserve"> </w:t>
      </w:r>
      <w:r w:rsidRPr="001C336A">
        <w:rPr>
          <w:rFonts w:ascii="GHEA Grapalat" w:hAnsi="GHEA Grapalat" w:cs="Sylfaen"/>
          <w:sz w:val="20"/>
          <w:lang w:val="ru-RU"/>
        </w:rPr>
        <w:t>հաշվարկ</w:t>
      </w:r>
      <w:r w:rsidRPr="001C336A">
        <w:rPr>
          <w:rFonts w:ascii="GHEA Grapalat" w:hAnsi="GHEA Grapalat" w:cs="Sylfaen"/>
          <w:sz w:val="20"/>
          <w:lang w:val="af-ZA"/>
        </w:rPr>
        <w:t xml:space="preserve">` </w:t>
      </w:r>
      <w:r w:rsidRPr="001C336A">
        <w:rPr>
          <w:rFonts w:ascii="GHEA Grapalat" w:hAnsi="GHEA Grapalat" w:cs="Sylfaen"/>
          <w:sz w:val="20"/>
          <w:lang w:val="ru-RU"/>
        </w:rPr>
        <w:t>բացվածք</w:t>
      </w:r>
      <w:r w:rsidRPr="001C336A">
        <w:rPr>
          <w:rFonts w:ascii="GHEA Grapalat" w:hAnsi="GHEA Grapalat" w:cs="Sylfaen"/>
          <w:sz w:val="20"/>
          <w:lang w:val="af-ZA"/>
        </w:rPr>
        <w:t xml:space="preserve"> </w:t>
      </w:r>
      <w:r w:rsidRPr="001C336A">
        <w:rPr>
          <w:rFonts w:ascii="GHEA Grapalat" w:hAnsi="GHEA Grapalat" w:cs="Sylfaen"/>
          <w:sz w:val="20"/>
          <w:lang w:val="ru-RU"/>
        </w:rPr>
        <w:t>կամ</w:t>
      </w:r>
      <w:r w:rsidRPr="001C336A">
        <w:rPr>
          <w:rFonts w:ascii="GHEA Grapalat" w:hAnsi="GHEA Grapalat" w:cs="Sylfaen"/>
          <w:sz w:val="20"/>
          <w:lang w:val="af-ZA"/>
        </w:rPr>
        <w:t xml:space="preserve"> </w:t>
      </w:r>
      <w:r w:rsidRPr="001C336A">
        <w:rPr>
          <w:rFonts w:ascii="GHEA Grapalat" w:hAnsi="GHEA Grapalat" w:cs="Sylfaen"/>
          <w:sz w:val="20"/>
          <w:lang w:val="ru-RU"/>
        </w:rPr>
        <w:t>այլ</w:t>
      </w:r>
      <w:r w:rsidRPr="001C336A">
        <w:rPr>
          <w:rFonts w:ascii="GHEA Grapalat" w:hAnsi="GHEA Grapalat" w:cs="Sylfaen"/>
          <w:sz w:val="20"/>
          <w:lang w:val="af-ZA"/>
        </w:rPr>
        <w:t xml:space="preserve"> </w:t>
      </w:r>
      <w:r w:rsidRPr="001C336A">
        <w:rPr>
          <w:rFonts w:ascii="GHEA Grapalat" w:hAnsi="GHEA Grapalat" w:cs="Sylfaen"/>
          <w:sz w:val="20"/>
          <w:lang w:val="ru-RU"/>
        </w:rPr>
        <w:t>մանրամասներ</w:t>
      </w:r>
      <w:r w:rsidRPr="001C336A">
        <w:rPr>
          <w:rFonts w:ascii="GHEA Grapalat" w:hAnsi="GHEA Grapalat" w:cs="Sylfaen"/>
          <w:sz w:val="20"/>
          <w:lang w:val="af-ZA"/>
        </w:rPr>
        <w:t xml:space="preserve"> </w:t>
      </w:r>
      <w:r w:rsidRPr="001C336A">
        <w:rPr>
          <w:rFonts w:ascii="GHEA Grapalat" w:hAnsi="GHEA Grapalat" w:cs="Sylfaen"/>
          <w:sz w:val="20"/>
          <w:lang w:val="ru-RU"/>
        </w:rPr>
        <w:t>չեն</w:t>
      </w:r>
      <w:r w:rsidRPr="001C336A">
        <w:rPr>
          <w:rFonts w:ascii="GHEA Grapalat" w:hAnsi="GHEA Grapalat" w:cs="Sylfaen"/>
          <w:sz w:val="20"/>
          <w:lang w:val="af-ZA"/>
        </w:rPr>
        <w:t xml:space="preserve"> </w:t>
      </w:r>
      <w:r w:rsidRPr="001C336A">
        <w:rPr>
          <w:rFonts w:ascii="GHEA Grapalat" w:hAnsi="GHEA Grapalat" w:cs="Sylfaen"/>
          <w:sz w:val="20"/>
          <w:lang w:val="ru-RU"/>
        </w:rPr>
        <w:t>պահանջվում</w:t>
      </w:r>
      <w:r w:rsidRPr="001C336A">
        <w:rPr>
          <w:rFonts w:ascii="GHEA Grapalat" w:hAnsi="GHEA Grapalat" w:cs="Sylfaen"/>
          <w:sz w:val="20"/>
          <w:lang w:val="af-ZA"/>
        </w:rPr>
        <w:t xml:space="preserve"> </w:t>
      </w:r>
      <w:r w:rsidRPr="001C336A">
        <w:rPr>
          <w:rFonts w:ascii="GHEA Grapalat" w:hAnsi="GHEA Grapalat" w:cs="Sylfaen"/>
          <w:sz w:val="20"/>
          <w:lang w:val="ru-RU"/>
        </w:rPr>
        <w:t>և</w:t>
      </w:r>
      <w:r w:rsidRPr="001C336A">
        <w:rPr>
          <w:rFonts w:ascii="GHEA Grapalat" w:hAnsi="GHEA Grapalat" w:cs="Sylfaen"/>
          <w:sz w:val="20"/>
          <w:lang w:val="af-ZA"/>
        </w:rPr>
        <w:t xml:space="preserve"> </w:t>
      </w:r>
      <w:r w:rsidRPr="001C336A">
        <w:rPr>
          <w:rFonts w:ascii="GHEA Grapalat" w:hAnsi="GHEA Grapalat" w:cs="Sylfaen"/>
          <w:sz w:val="20"/>
          <w:lang w:val="ru-RU"/>
        </w:rPr>
        <w:t>ներկայացվում</w:t>
      </w:r>
      <w:r w:rsidRPr="001C336A">
        <w:rPr>
          <w:rFonts w:ascii="GHEA Grapalat" w:hAnsi="GHEA Grapalat" w:cs="Sylfaen"/>
          <w:sz w:val="20"/>
          <w:lang w:val="af-ZA"/>
        </w:rPr>
        <w:t>.</w:t>
      </w:r>
    </w:p>
    <w:p w14:paraId="033C7CC9" w14:textId="77777777" w:rsidR="00A931AD" w:rsidRPr="005E1F72" w:rsidRDefault="00A931AD" w:rsidP="00A931AD">
      <w:pPr>
        <w:ind w:firstLine="567"/>
        <w:jc w:val="both"/>
        <w:rPr>
          <w:rFonts w:ascii="GHEA Grapalat" w:hAnsi="GHEA Grapalat" w:cs="Sylfaen"/>
          <w:sz w:val="20"/>
          <w:lang w:val="af-ZA"/>
        </w:rPr>
      </w:pPr>
      <w:r>
        <w:rPr>
          <w:rFonts w:ascii="GHEA Grapalat" w:hAnsi="GHEA Grapalat" w:cs="Sylfaen"/>
          <w:sz w:val="20"/>
          <w:lang w:val="hy-AM"/>
        </w:rPr>
        <w:t>2.</w:t>
      </w:r>
      <w:r w:rsidRPr="004B2068">
        <w:rPr>
          <w:rFonts w:ascii="GHEA Grapalat" w:hAnsi="GHEA Grapalat" w:cs="Sylfaen"/>
          <w:sz w:val="20"/>
          <w:lang w:val="af-ZA"/>
        </w:rPr>
        <w:t>7</w:t>
      </w:r>
      <w:r w:rsidRPr="005E1F72">
        <w:rPr>
          <w:rFonts w:ascii="GHEA Grapalat" w:hAnsi="GHEA Grapalat" w:cs="Sylfaen"/>
          <w:sz w:val="20"/>
          <w:lang w:val="af-ZA"/>
        </w:rPr>
        <w:t xml:space="preserve"> Սույն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մ</w:t>
      </w:r>
      <w:r w:rsidRPr="005E1F72">
        <w:rPr>
          <w:rFonts w:ascii="GHEA Grapalat" w:hAnsi="GHEA Grapalat" w:cs="Sylfaen"/>
          <w:sz w:val="20"/>
          <w:lang w:val="ru-RU"/>
        </w:rPr>
        <w:t>ասնակցի</w:t>
      </w:r>
      <w:r w:rsidRPr="005E1F72">
        <w:rPr>
          <w:rFonts w:ascii="GHEA Grapalat" w:hAnsi="GHEA Grapalat" w:cs="Sylfaen"/>
          <w:sz w:val="20"/>
          <w:lang w:val="es-ES"/>
        </w:rPr>
        <w:t xml:space="preserve"> </w:t>
      </w:r>
      <w:r w:rsidRPr="005E1F72">
        <w:rPr>
          <w:rFonts w:ascii="GHEA Grapalat" w:hAnsi="GHEA Grapalat" w:cs="Sylfaen"/>
          <w:sz w:val="20"/>
          <w:lang w:val="ru-RU"/>
        </w:rPr>
        <w:t>կազմված</w:t>
      </w:r>
      <w:r w:rsidRPr="005E1F72">
        <w:rPr>
          <w:rFonts w:ascii="GHEA Grapalat" w:hAnsi="GHEA Grapalat" w:cs="Sylfaen"/>
          <w:sz w:val="20"/>
          <w:lang w:val="es-ES"/>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es-ES"/>
        </w:rPr>
        <w:t xml:space="preserve"> </w:t>
      </w:r>
      <w:r w:rsidRPr="005E1F72">
        <w:rPr>
          <w:rFonts w:ascii="GHEA Grapalat" w:hAnsi="GHEA Grapalat" w:cs="Sylfaen"/>
          <w:sz w:val="20"/>
          <w:lang w:val="ru-RU"/>
        </w:rPr>
        <w:t>ստորագրում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դրանք</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ներկայացնող</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կամ</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լիազորված</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այսուհետ</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w:t>
      </w:r>
      <w:r w:rsidRPr="005E1F72">
        <w:rPr>
          <w:rFonts w:ascii="GHEA Grapalat" w:hAnsi="GHEA Grapalat" w:cs="Sylfaen"/>
          <w:sz w:val="20"/>
          <w:lang w:val="es-ES"/>
        </w:rPr>
        <w:t>)</w:t>
      </w:r>
      <w:r w:rsidRPr="005E1F72">
        <w:rPr>
          <w:rFonts w:ascii="GHEA Grapalat" w:hAnsi="GHEA Grapalat" w:cs="Sylfaen"/>
          <w:sz w:val="20"/>
          <w:lang w:val="ru-RU"/>
        </w:rPr>
        <w:t>։</w:t>
      </w:r>
      <w:r w:rsidRPr="005E1F72">
        <w:rPr>
          <w:rFonts w:ascii="GHEA Grapalat" w:hAnsi="GHEA Grapalat" w:cs="Sylfaen"/>
          <w:sz w:val="20"/>
          <w:lang w:val="es-ES"/>
        </w:rPr>
        <w:t xml:space="preserve"> </w:t>
      </w:r>
      <w:r w:rsidRPr="005E1F72">
        <w:rPr>
          <w:rFonts w:ascii="GHEA Grapalat" w:hAnsi="GHEA Grapalat" w:cs="Sylfaen"/>
          <w:sz w:val="20"/>
          <w:lang w:val="ru-RU"/>
        </w:rPr>
        <w:t>Եթե</w:t>
      </w:r>
      <w:r w:rsidRPr="005E1F72">
        <w:rPr>
          <w:rFonts w:ascii="GHEA Grapalat" w:hAnsi="GHEA Grapalat" w:cs="Sylfaen"/>
          <w:sz w:val="20"/>
          <w:lang w:val="es-ES"/>
        </w:rPr>
        <w:t xml:space="preserve"> </w:t>
      </w:r>
      <w:r w:rsidRPr="005E1F72">
        <w:rPr>
          <w:rFonts w:ascii="GHEA Grapalat" w:hAnsi="GHEA Grapalat" w:cs="Sylfaen"/>
          <w:sz w:val="20"/>
          <w:lang w:val="ru-RU"/>
        </w:rPr>
        <w:t>հայտը</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lastRenderedPageBreak/>
        <w:t>գործակալը</w:t>
      </w:r>
      <w:r w:rsidRPr="005E1F72">
        <w:rPr>
          <w:rFonts w:ascii="GHEA Grapalat" w:hAnsi="GHEA Grapalat" w:cs="Sylfaen"/>
          <w:sz w:val="20"/>
          <w:lang w:val="es-ES"/>
        </w:rPr>
        <w:t xml:space="preserve">, </w:t>
      </w:r>
      <w:r w:rsidRPr="005E1F72">
        <w:rPr>
          <w:rFonts w:ascii="GHEA Grapalat" w:hAnsi="GHEA Grapalat" w:cs="Sylfaen"/>
          <w:sz w:val="20"/>
          <w:lang w:val="ru-RU"/>
        </w:rPr>
        <w:t>ապա</w:t>
      </w:r>
      <w:r w:rsidRPr="005E1F72">
        <w:rPr>
          <w:rFonts w:ascii="GHEA Grapalat" w:hAnsi="GHEA Grapalat" w:cs="Sylfaen"/>
          <w:sz w:val="20"/>
          <w:lang w:val="es-ES"/>
        </w:rPr>
        <w:t xml:space="preserve"> </w:t>
      </w:r>
      <w:r w:rsidRPr="005E1F72">
        <w:rPr>
          <w:rFonts w:ascii="GHEA Grapalat" w:hAnsi="GHEA Grapalat" w:cs="Sylfaen"/>
          <w:sz w:val="20"/>
          <w:lang w:val="ru-RU"/>
        </w:rPr>
        <w:t>հայտով</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14:paraId="428BE9BC" w14:textId="77777777" w:rsidR="00A931AD" w:rsidRPr="00650567" w:rsidRDefault="00A931AD" w:rsidP="00A931AD">
      <w:pPr>
        <w:ind w:firstLine="567"/>
        <w:jc w:val="both"/>
        <w:rPr>
          <w:rFonts w:ascii="GHEA Grapalat" w:hAnsi="GHEA Grapalat" w:cs="Sylfaen"/>
          <w:sz w:val="20"/>
          <w:lang w:val="af-ZA"/>
        </w:rPr>
      </w:pPr>
      <w:r>
        <w:rPr>
          <w:rFonts w:ascii="GHEA Grapalat" w:hAnsi="GHEA Grapalat" w:cs="Sylfaen"/>
          <w:sz w:val="20"/>
          <w:lang w:val="hy-AM"/>
        </w:rPr>
        <w:t>2.</w:t>
      </w:r>
      <w:r w:rsidRPr="004B2068">
        <w:rPr>
          <w:rFonts w:ascii="GHEA Grapalat" w:hAnsi="GHEA Grapalat" w:cs="Sylfaen"/>
          <w:sz w:val="20"/>
          <w:lang w:val="af-ZA"/>
        </w:rPr>
        <w:t>8</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r w:rsidRPr="00650567">
        <w:rPr>
          <w:rFonts w:ascii="GHEA Grapalat" w:hAnsi="GHEA Grapalat" w:cs="Sylfaen"/>
          <w:sz w:val="20"/>
          <w:lang w:val="af-ZA"/>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3BF3BB6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13281">
        <w:rPr>
          <w:rFonts w:ascii="GHEA Grapalat" w:hAnsi="GHEA Grapalat"/>
          <w:sz w:val="20"/>
          <w:szCs w:val="20"/>
          <w:lang w:val="hy-AM"/>
        </w:rPr>
        <w:t xml:space="preserve">2 /երկու /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6B2D40D" w14:textId="32C31EFE" w:rsidR="009F5C16" w:rsidRDefault="009F5C16">
      <w:pPr>
        <w:rPr>
          <w:rFonts w:ascii="GHEA Grapalat" w:hAnsi="GHEA Grapalat" w:cs="Sylfaen"/>
          <w:b/>
          <w:sz w:val="20"/>
          <w:szCs w:val="20"/>
          <w:lang w:val="es-ES" w:eastAsia="ru-RU"/>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38E70C30" w:rsidR="00B2572B" w:rsidRPr="00E6597C" w:rsidRDefault="00F13281" w:rsidP="00EF3662">
      <w:pPr>
        <w:pStyle w:val="31"/>
        <w:spacing w:line="240" w:lineRule="auto"/>
        <w:jc w:val="right"/>
        <w:rPr>
          <w:rFonts w:ascii="GHEA Grapalat" w:hAnsi="GHEA Grapalat" w:cs="Arial"/>
          <w:b/>
          <w:lang w:val="es-ES"/>
        </w:rPr>
      </w:pPr>
      <w:r>
        <w:rPr>
          <w:rFonts w:ascii="GHEA Grapalat" w:hAnsi="GHEA Grapalat"/>
          <w:sz w:val="24"/>
          <w:szCs w:val="24"/>
          <w:lang w:val="af-ZA"/>
        </w:rPr>
        <w:t>«</w:t>
      </w:r>
      <w:r w:rsidR="00447F8D">
        <w:rPr>
          <w:rFonts w:ascii="GHEA Grapalat" w:hAnsi="GHEA Grapalat"/>
          <w:sz w:val="24"/>
          <w:szCs w:val="24"/>
          <w:lang w:val="af-ZA"/>
        </w:rPr>
        <w:t>ՀՀԳՄԴՄԴ-ԳՀԱՇՁԲ-2024/3</w:t>
      </w:r>
      <w:r>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14:paraId="436306C5" w14:textId="55FB0C26" w:rsidR="00B2572B" w:rsidRPr="00E6597C" w:rsidRDefault="00BC0DEF"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ընթացակարգի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7EB05FCB" w:rsidR="00B2572B" w:rsidRPr="00E6597C" w:rsidRDefault="00BC0DEF"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ընթացակարգի</w:t>
      </w:r>
      <w:r w:rsidR="00B2572B" w:rsidRPr="00E6597C">
        <w:rPr>
          <w:rFonts w:ascii="GHEA Grapalat" w:hAnsi="GHEA Grapalat" w:cs="Sylfaen"/>
          <w:color w:val="auto"/>
          <w:sz w:val="24"/>
          <w:szCs w:val="24"/>
          <w:lang w:val="es-ES"/>
        </w:rPr>
        <w:t>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1FFE03B3" w:rsidR="00B2572B" w:rsidRPr="00E6597C" w:rsidRDefault="00F13281"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sidR="00B2572B" w:rsidRPr="00E6597C">
        <w:rPr>
          <w:rFonts w:ascii="GHEA Grapalat" w:hAnsi="GHEA Grapalat"/>
          <w:sz w:val="22"/>
          <w:szCs w:val="22"/>
          <w:u w:val="single"/>
          <w:lang w:val="es-ES"/>
        </w:rPr>
        <w:tab/>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Pr>
          <w:rFonts w:ascii="GHEA Grapalat" w:hAnsi="GHEA Grapalat"/>
          <w:lang w:val="af-ZA"/>
        </w:rPr>
        <w:t>«</w:t>
      </w:r>
      <w:r w:rsidR="00447F8D">
        <w:rPr>
          <w:rFonts w:ascii="GHEA Grapalat" w:hAnsi="GHEA Grapalat"/>
          <w:lang w:val="af-ZA"/>
        </w:rPr>
        <w:t>ՀՀԳՄԴՄԴ-ԳՀԱՇՁԲ-2024/3</w:t>
      </w:r>
      <w:r>
        <w:rPr>
          <w:rFonts w:ascii="GHEA Grapalat" w:hAnsi="GHEA Grapalat"/>
          <w:lang w:val="af-ZA"/>
        </w:rPr>
        <w:t>»</w:t>
      </w:r>
      <w:r w:rsidRPr="00E6597C">
        <w:rPr>
          <w:rFonts w:ascii="GHEA Grapalat" w:hAnsi="GHEA Grapalat" w:cs="Sylfaen"/>
          <w:b/>
          <w:lang w:val="es-ES"/>
        </w:rPr>
        <w:t>*</w:t>
      </w:r>
      <w:r w:rsidR="00B2572B"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79406B93" w:rsidR="00B2572B" w:rsidRPr="00E6597C" w:rsidRDefault="00BC0DE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 ընթացակարգի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0585D6C6" w14:textId="3DE6E2EB" w:rsidR="0034164E" w:rsidRPr="00265A5A" w:rsidRDefault="0034164E" w:rsidP="00DD3585">
      <w:pPr>
        <w:jc w:val="both"/>
        <w:rPr>
          <w:rFonts w:ascii="GHEA Grapalat" w:hAnsi="GHEA Grapalat" w:cs="Sylfaen"/>
          <w:sz w:val="20"/>
          <w:lang w:val="es-ES"/>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F13281">
        <w:rPr>
          <w:rFonts w:ascii="GHEA Grapalat" w:hAnsi="GHEA Grapalat" w:cs="Arial"/>
          <w:sz w:val="20"/>
          <w:szCs w:val="20"/>
          <w:lang w:val="es-ES"/>
        </w:rPr>
        <w:t>«</w:t>
      </w:r>
      <w:r w:rsidR="00447F8D">
        <w:rPr>
          <w:rFonts w:ascii="GHEA Grapalat" w:hAnsi="GHEA Grapalat" w:cs="Arial"/>
          <w:sz w:val="20"/>
          <w:szCs w:val="20"/>
          <w:lang w:val="es-ES"/>
        </w:rPr>
        <w:t>ՀՀԳՄԴՄԴ-ԳՀԱՇՁԲ-2024/3</w:t>
      </w:r>
      <w:r w:rsidR="00F13281">
        <w:rPr>
          <w:rFonts w:ascii="GHEA Grapalat" w:hAnsi="GHEA Grapalat" w:cs="Arial"/>
          <w:sz w:val="20"/>
          <w:szCs w:val="20"/>
          <w:lang w:val="es-ES"/>
        </w:rPr>
        <w:t>»</w:t>
      </w:r>
      <w:r w:rsidRPr="00265A5A">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DD3585">
        <w:rPr>
          <w:rFonts w:ascii="GHEA Grapalat" w:hAnsi="GHEA Grapalat" w:cs="Sylfaen"/>
          <w:sz w:val="20"/>
          <w:lang w:val="hy-AM"/>
        </w:rPr>
        <w:t xml:space="preserve">                                   </w:t>
      </w: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4ACB0CF2"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F13281">
        <w:rPr>
          <w:rFonts w:ascii="GHEA Grapalat" w:hAnsi="GHEA Grapalat"/>
          <w:lang w:val="es-ES"/>
        </w:rPr>
        <w:t>«</w:t>
      </w:r>
      <w:r w:rsidR="00447F8D">
        <w:rPr>
          <w:rFonts w:ascii="GHEA Grapalat" w:hAnsi="GHEA Grapalat"/>
          <w:lang w:val="es-ES"/>
        </w:rPr>
        <w:t>ՀՀԳՄԴՄԴ-ԳՀԱՇՁԲ-2024/3</w:t>
      </w:r>
      <w:r w:rsidR="00F13281">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BC0DEF">
        <w:rPr>
          <w:rFonts w:ascii="GHEA Grapalat" w:hAnsi="GHEA Grapalat" w:cs="Arial"/>
          <w:sz w:val="20"/>
          <w:szCs w:val="20"/>
          <w:lang w:val="es-ES"/>
        </w:rPr>
        <w:t>գնանշման հարցման ընթացակարգի</w:t>
      </w:r>
      <w:r w:rsidR="006C3873" w:rsidRPr="00265A5A">
        <w:rPr>
          <w:rFonts w:ascii="GHEA Grapalat" w:hAnsi="GHEA Grapalat" w:cs="Arial"/>
          <w:sz w:val="20"/>
          <w:szCs w:val="20"/>
          <w:lang w:val="es-ES"/>
        </w:rPr>
        <w:t>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lastRenderedPageBreak/>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B3314C" w:rsidRDefault="006E3999" w:rsidP="00260EEB">
      <w:pPr>
        <w:ind w:firstLine="708"/>
        <w:jc w:val="both"/>
        <w:rPr>
          <w:rFonts w:ascii="GHEA Grapalat" w:hAnsi="GHEA Grapalat"/>
          <w:b/>
          <w:sz w:val="20"/>
          <w:lang w:val="hy-AM"/>
        </w:rPr>
      </w:pPr>
      <w:r w:rsidRPr="00B3314C">
        <w:rPr>
          <w:rFonts w:ascii="GHEA Grapalat" w:hAnsi="GHEA Grapalat"/>
          <w:b/>
          <w:sz w:val="20"/>
          <w:lang w:val="es-ES"/>
        </w:rPr>
        <w:t xml:space="preserve">Կից ներկայացվում է հրավերին կցված նախագծային փաստաթղթերով սահմանված տեխնիկական բնութագրերին համապատասխանող </w:t>
      </w:r>
      <w:r w:rsidRPr="00B3314C">
        <w:rPr>
          <w:rFonts w:ascii="GHEA Grapalat" w:hAnsi="GHEA Grapalat"/>
          <w:b/>
          <w:sz w:val="20"/>
          <w:lang w:val="hy-AM"/>
        </w:rPr>
        <w:t xml:space="preserve">նյութերի և </w:t>
      </w:r>
      <w:r w:rsidRPr="00B3314C">
        <w:rPr>
          <w:rFonts w:ascii="GHEA Grapalat" w:hAnsi="GHEA Grapalat"/>
          <w:b/>
          <w:sz w:val="20"/>
          <w:lang w:val="es-ES"/>
        </w:rPr>
        <w:t>(</w:t>
      </w:r>
      <w:r w:rsidRPr="00B3314C">
        <w:rPr>
          <w:rFonts w:ascii="GHEA Grapalat" w:hAnsi="GHEA Grapalat"/>
          <w:b/>
          <w:sz w:val="20"/>
          <w:lang w:val="hy-AM"/>
        </w:rPr>
        <w:t>կամ</w:t>
      </w:r>
      <w:r w:rsidRPr="00B3314C">
        <w:rPr>
          <w:rFonts w:ascii="GHEA Grapalat" w:hAnsi="GHEA Grapalat"/>
          <w:b/>
          <w:sz w:val="20"/>
          <w:lang w:val="es-ES"/>
        </w:rPr>
        <w:t>)</w:t>
      </w:r>
      <w:r w:rsidRPr="00B3314C">
        <w:rPr>
          <w:rFonts w:ascii="GHEA Grapalat" w:hAnsi="GHEA Grapalat"/>
          <w:b/>
          <w:sz w:val="20"/>
          <w:lang w:val="hy-AM"/>
        </w:rPr>
        <w:t xml:space="preserve"> </w:t>
      </w:r>
      <w:r w:rsidRPr="00B3314C">
        <w:rPr>
          <w:rFonts w:ascii="GHEA Grapalat" w:hAnsi="GHEA Grapalat"/>
          <w:b/>
          <w:sz w:val="20"/>
          <w:lang w:val="es-ES"/>
        </w:rPr>
        <w:t xml:space="preserve">սարքերի </w:t>
      </w:r>
      <w:r w:rsidRPr="00B3314C">
        <w:rPr>
          <w:rFonts w:ascii="GHEA Grapalat" w:hAnsi="GHEA Grapalat"/>
          <w:b/>
          <w:sz w:val="20"/>
          <w:lang w:val="hy-AM"/>
        </w:rPr>
        <w:t>ու</w:t>
      </w:r>
      <w:r w:rsidRPr="00B3314C">
        <w:rPr>
          <w:rFonts w:ascii="GHEA Grapalat" w:hAnsi="GHEA Grapalat"/>
          <w:b/>
          <w:sz w:val="20"/>
          <w:lang w:val="es-ES"/>
        </w:rPr>
        <w:t xml:space="preserve"> սարքավորումների </w:t>
      </w:r>
      <w:r w:rsidRPr="00B3314C">
        <w:rPr>
          <w:rFonts w:ascii="GHEA Grapalat" w:hAnsi="GHEA Grapalat"/>
          <w:b/>
          <w:sz w:val="20"/>
          <w:lang w:val="hy-AM"/>
        </w:rPr>
        <w:t>տեղադրման պարտավորության մասին հավաստումը:</w:t>
      </w:r>
      <w:r w:rsidRPr="00B3314C" w:rsidDel="006E3999">
        <w:rPr>
          <w:rFonts w:ascii="GHEA Grapalat" w:hAnsi="GHEA Grapalat"/>
          <w:b/>
          <w:sz w:val="20"/>
          <w:lang w:val="es-ES"/>
        </w:rPr>
        <w:t xml:space="preserve"> </w:t>
      </w:r>
      <w:r w:rsidR="002E11D1" w:rsidRPr="00B3314C">
        <w:rPr>
          <w:rFonts w:ascii="GHEA Grapalat" w:hAnsi="GHEA Grapalat"/>
          <w:b/>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363598F0" w14:textId="77777777" w:rsidR="00B3314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p>
    <w:p w14:paraId="41140622" w14:textId="77777777" w:rsidR="00B3314C" w:rsidRDefault="00B3314C" w:rsidP="00CE3A99">
      <w:pPr>
        <w:pStyle w:val="31"/>
        <w:spacing w:line="240" w:lineRule="auto"/>
        <w:jc w:val="right"/>
        <w:rPr>
          <w:rFonts w:ascii="GHEA Grapalat" w:hAnsi="GHEA Grapalat" w:cs="Sylfaen"/>
          <w:b/>
          <w:lang w:val="hy-AM"/>
        </w:rPr>
      </w:pPr>
    </w:p>
    <w:p w14:paraId="28430E1C" w14:textId="4138F4CC"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 </w:t>
      </w:r>
    </w:p>
    <w:p w14:paraId="555BCC76" w14:textId="77777777" w:rsidR="00B3314C" w:rsidRPr="0093002B" w:rsidRDefault="00B3314C" w:rsidP="00B3314C">
      <w:pPr>
        <w:pStyle w:val="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t>Հավելված</w:t>
      </w:r>
      <w:r w:rsidRPr="0093002B">
        <w:rPr>
          <w:rFonts w:ascii="GHEA Grapalat" w:hAnsi="GHEA Grapalat" w:cs="Arial"/>
          <w:b/>
          <w:i w:val="0"/>
          <w:lang w:val="hy-AM"/>
        </w:rPr>
        <w:t xml:space="preserve"> 1.1</w:t>
      </w:r>
    </w:p>
    <w:p w14:paraId="3DBFA0A9" w14:textId="5AC2FC5B" w:rsidR="00B3314C" w:rsidRPr="0093002B" w:rsidRDefault="00B3314C" w:rsidP="00B3314C">
      <w:pPr>
        <w:pStyle w:val="31"/>
        <w:spacing w:line="240" w:lineRule="auto"/>
        <w:jc w:val="right"/>
        <w:rPr>
          <w:rFonts w:ascii="GHEA Grapalat" w:hAnsi="GHEA Grapalat" w:cs="Arial"/>
          <w:b/>
          <w:lang w:val="hy-AM"/>
        </w:rPr>
      </w:pPr>
      <w:r w:rsidRPr="0093002B">
        <w:rPr>
          <w:rFonts w:ascii="GHEA Grapalat" w:hAnsi="GHEA Grapalat"/>
          <w:sz w:val="24"/>
          <w:szCs w:val="24"/>
          <w:lang w:val="hy-AM"/>
        </w:rPr>
        <w:t>«</w:t>
      </w:r>
      <w:r w:rsidR="00447F8D">
        <w:rPr>
          <w:rFonts w:ascii="GHEA Grapalat" w:hAnsi="GHEA Grapalat"/>
          <w:b/>
          <w:sz w:val="18"/>
          <w:szCs w:val="18"/>
          <w:lang w:val="af-ZA"/>
        </w:rPr>
        <w:t>ՀՀԳՄԴՄԴ-ԳՀԱՇՁԲ-2024/3</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B834C68" w14:textId="77777777" w:rsidR="00B3314C" w:rsidRPr="0093002B" w:rsidRDefault="00B3314C" w:rsidP="00B3314C">
      <w:pPr>
        <w:pStyle w:val="31"/>
        <w:spacing w:line="240" w:lineRule="auto"/>
        <w:jc w:val="right"/>
        <w:rPr>
          <w:rFonts w:ascii="GHEA Grapalat" w:hAnsi="GHEA Grapalat" w:cs="Arial"/>
          <w:b/>
          <w:lang w:val="hy-AM"/>
        </w:rPr>
      </w:pPr>
      <w:r w:rsidRPr="003B0FB7">
        <w:rPr>
          <w:rFonts w:ascii="GHEA Grapalat" w:hAnsi="GHEA Grapalat" w:cs="Sylfaen"/>
          <w:b/>
          <w:lang w:val="hy-AM"/>
        </w:rPr>
        <w:t>գնանշման հարցման</w:t>
      </w:r>
      <w:r w:rsidRPr="0093002B">
        <w:rPr>
          <w:rFonts w:ascii="GHEA Grapalat" w:hAnsi="GHEA Grapalat" w:cs="Arial"/>
          <w:b/>
          <w:lang w:val="hy-AM"/>
        </w:rPr>
        <w:t xml:space="preserve"> </w:t>
      </w:r>
      <w:r w:rsidRPr="0093002B">
        <w:rPr>
          <w:rFonts w:ascii="GHEA Grapalat" w:hAnsi="GHEA Grapalat" w:cs="Sylfaen"/>
          <w:b/>
          <w:lang w:val="hy-AM"/>
        </w:rPr>
        <w:t>հրավերի</w:t>
      </w:r>
    </w:p>
    <w:p w14:paraId="771729E3" w14:textId="77777777" w:rsidR="00B3314C" w:rsidRPr="0093002B" w:rsidRDefault="00B3314C" w:rsidP="00B3314C">
      <w:pPr>
        <w:ind w:left="-66"/>
        <w:jc w:val="center"/>
        <w:rPr>
          <w:rFonts w:ascii="GHEA Grapalat" w:hAnsi="GHEA Grapalat"/>
          <w:b/>
          <w:lang w:val="hy-AM"/>
        </w:rPr>
      </w:pPr>
    </w:p>
    <w:p w14:paraId="4EAEF043" w14:textId="77777777" w:rsidR="00B3314C" w:rsidRPr="0093002B" w:rsidRDefault="00B3314C" w:rsidP="00B3314C">
      <w:pPr>
        <w:pStyle w:val="3"/>
        <w:spacing w:line="240" w:lineRule="auto"/>
        <w:ind w:firstLine="567"/>
        <w:jc w:val="left"/>
        <w:rPr>
          <w:rFonts w:ascii="GHEA Grapalat" w:hAnsi="GHEA Grapalat"/>
          <w:b/>
          <w:lang w:val="hy-AM"/>
        </w:rPr>
      </w:pPr>
    </w:p>
    <w:p w14:paraId="28440B7D" w14:textId="77777777" w:rsidR="00B3314C" w:rsidRPr="0000617C" w:rsidRDefault="00B3314C" w:rsidP="00B3314C">
      <w:pPr>
        <w:pStyle w:val="3"/>
        <w:spacing w:line="240" w:lineRule="auto"/>
        <w:ind w:firstLine="567"/>
        <w:rPr>
          <w:rFonts w:ascii="GHEA Grapalat" w:hAnsi="GHEA Grapalat"/>
          <w:b/>
          <w:i w:val="0"/>
          <w:sz w:val="24"/>
          <w:szCs w:val="24"/>
          <w:lang w:val="hy-AM"/>
        </w:rPr>
      </w:pPr>
      <w:r w:rsidRPr="0000617C">
        <w:rPr>
          <w:rFonts w:ascii="GHEA Grapalat" w:hAnsi="GHEA Grapalat"/>
          <w:b/>
          <w:i w:val="0"/>
          <w:sz w:val="24"/>
          <w:szCs w:val="24"/>
          <w:lang w:val="hy-AM"/>
        </w:rPr>
        <w:t>ՀԱՎԱՍՏՈՒՄ</w:t>
      </w:r>
    </w:p>
    <w:p w14:paraId="55798962" w14:textId="77777777" w:rsidR="00B3314C" w:rsidRPr="0000617C" w:rsidRDefault="00B3314C" w:rsidP="00B3314C">
      <w:pPr>
        <w:pStyle w:val="3"/>
        <w:spacing w:line="240" w:lineRule="auto"/>
        <w:ind w:firstLine="567"/>
        <w:rPr>
          <w:rFonts w:ascii="GHEA Grapalat" w:hAnsi="GHEA Grapalat"/>
          <w:b/>
          <w:i w:val="0"/>
          <w:lang w:val="hy-AM"/>
        </w:rPr>
      </w:pPr>
      <w:r w:rsidRPr="0000617C">
        <w:rPr>
          <w:rFonts w:ascii="GHEA Grapalat" w:hAnsi="GHEA Grapalat" w:cs="Sylfaen"/>
          <w:b/>
          <w:i w:val="0"/>
          <w:sz w:val="24"/>
          <w:szCs w:val="24"/>
          <w:lang w:val="hy-AM"/>
        </w:rPr>
        <w:t>հրավերով սահմանված տեխնիկական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բնութագրերին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երաշխիքային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սպասարկման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պայմաններին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համապատասխանող</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նյութերի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և</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կամ</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ու</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սարքավորումների</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տեղադրման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պարտավորության</w:t>
      </w:r>
      <w:r w:rsidRPr="0000617C">
        <w:rPr>
          <w:rFonts w:ascii="GHEA Grapalat" w:hAnsi="GHEA Grapalat" w:cs="Sylfaen"/>
          <w:b/>
          <w:i w:val="0"/>
          <w:sz w:val="24"/>
          <w:szCs w:val="24"/>
          <w:lang w:val="af-ZA"/>
        </w:rPr>
        <w:t xml:space="preserve"> </w:t>
      </w:r>
      <w:r w:rsidRPr="0000617C">
        <w:rPr>
          <w:rFonts w:ascii="GHEA Grapalat" w:hAnsi="GHEA Grapalat" w:cs="Sylfaen"/>
          <w:b/>
          <w:i w:val="0"/>
          <w:sz w:val="24"/>
          <w:szCs w:val="24"/>
          <w:lang w:val="hy-AM"/>
        </w:rPr>
        <w:t>մասին</w:t>
      </w:r>
    </w:p>
    <w:p w14:paraId="32985FAD" w14:textId="77777777" w:rsidR="00B3314C" w:rsidRPr="0000617C" w:rsidRDefault="00B3314C" w:rsidP="00B3314C">
      <w:pPr>
        <w:ind w:firstLine="567"/>
        <w:jc w:val="both"/>
        <w:rPr>
          <w:rFonts w:ascii="GHEA Grapalat" w:hAnsi="GHEA Grapalat" w:cs="Arial"/>
          <w:sz w:val="20"/>
          <w:szCs w:val="20"/>
          <w:u w:val="single"/>
          <w:lang w:val="es-ES"/>
        </w:rPr>
      </w:pPr>
    </w:p>
    <w:p w14:paraId="1A9B38FB" w14:textId="77777777" w:rsidR="00B3314C" w:rsidRPr="0000617C" w:rsidRDefault="00B3314C" w:rsidP="00B3314C">
      <w:pPr>
        <w:jc w:val="both"/>
        <w:rPr>
          <w:rFonts w:ascii="GHEA Grapalat" w:hAnsi="GHEA Grapalat" w:cs="Sylfaen"/>
          <w:sz w:val="20"/>
          <w:szCs w:val="20"/>
          <w:lang w:val="es-ES"/>
        </w:rPr>
      </w:pPr>
      <w:r w:rsidRPr="0000617C">
        <w:rPr>
          <w:rFonts w:ascii="GHEA Grapalat" w:hAnsi="GHEA Grapalat"/>
          <w:sz w:val="22"/>
          <w:szCs w:val="22"/>
          <w:u w:val="single"/>
          <w:lang w:val="es-ES"/>
        </w:rPr>
        <w:t xml:space="preserve">                                                             </w:t>
      </w:r>
      <w:r w:rsidRPr="0000617C">
        <w:rPr>
          <w:rFonts w:ascii="GHEA Grapalat" w:hAnsi="GHEA Grapalat"/>
          <w:sz w:val="22"/>
          <w:szCs w:val="22"/>
          <w:u w:val="single"/>
          <w:lang w:val="es-ES"/>
        </w:rPr>
        <w:tab/>
      </w:r>
      <w:r w:rsidRPr="0000617C">
        <w:rPr>
          <w:rFonts w:ascii="GHEA Grapalat" w:hAnsi="GHEA Grapalat"/>
          <w:sz w:val="22"/>
          <w:szCs w:val="22"/>
          <w:u w:val="single"/>
          <w:lang w:val="es-ES"/>
        </w:rPr>
        <w:tab/>
        <w:t xml:space="preserve">       </w:t>
      </w:r>
      <w:r w:rsidRPr="0000617C">
        <w:rPr>
          <w:rFonts w:ascii="GHEA Grapalat" w:hAnsi="GHEA Grapalat"/>
          <w:sz w:val="22"/>
          <w:szCs w:val="22"/>
          <w:lang w:val="es-ES"/>
        </w:rPr>
        <w:t xml:space="preserve"> </w:t>
      </w:r>
      <w:r w:rsidRPr="0000617C">
        <w:rPr>
          <w:rFonts w:ascii="GHEA Grapalat" w:hAnsi="GHEA Grapalat" w:cs="Sylfaen"/>
          <w:sz w:val="20"/>
          <w:szCs w:val="20"/>
          <w:lang w:val="es-ES"/>
        </w:rPr>
        <w:t xml:space="preserve">հավաստում է, որ </w:t>
      </w:r>
    </w:p>
    <w:p w14:paraId="4FE5B373" w14:textId="77777777" w:rsidR="00B3314C" w:rsidRPr="0000617C" w:rsidRDefault="00B3314C" w:rsidP="00B3314C">
      <w:pPr>
        <w:ind w:firstLine="567"/>
        <w:jc w:val="both"/>
        <w:rPr>
          <w:rFonts w:ascii="GHEA Grapalat" w:hAnsi="GHEA Grapalat" w:cs="Arial"/>
          <w:sz w:val="20"/>
          <w:szCs w:val="20"/>
          <w:u w:val="single"/>
          <w:lang w:val="es-ES"/>
        </w:rPr>
      </w:pPr>
      <w:r w:rsidRPr="0000617C">
        <w:rPr>
          <w:rFonts w:ascii="GHEA Grapalat" w:hAnsi="GHEA Grapalat"/>
          <w:vertAlign w:val="superscript"/>
          <w:lang w:val="es-ES"/>
        </w:rPr>
        <w:t xml:space="preserve">               </w:t>
      </w:r>
      <w:r w:rsidRPr="0000617C">
        <w:rPr>
          <w:rFonts w:ascii="GHEA Grapalat" w:hAnsi="GHEA Grapalat"/>
          <w:lang w:val="es-ES"/>
        </w:rPr>
        <w:t xml:space="preserve">            </w:t>
      </w:r>
      <w:r w:rsidRPr="0000617C">
        <w:rPr>
          <w:rFonts w:ascii="GHEA Grapalat" w:hAnsi="GHEA Grapalat" w:cs="Sylfaen"/>
          <w:vertAlign w:val="superscript"/>
          <w:lang w:val="es-ES"/>
        </w:rPr>
        <w:t>մասնակցի</w:t>
      </w:r>
      <w:r w:rsidRPr="0000617C">
        <w:rPr>
          <w:rFonts w:ascii="GHEA Grapalat" w:hAnsi="GHEA Grapalat" w:cs="Arial"/>
          <w:vertAlign w:val="superscript"/>
          <w:lang w:val="es-ES"/>
        </w:rPr>
        <w:t xml:space="preserve"> </w:t>
      </w:r>
      <w:r w:rsidRPr="0000617C">
        <w:rPr>
          <w:rFonts w:ascii="GHEA Grapalat" w:hAnsi="GHEA Grapalat" w:cs="Sylfaen"/>
          <w:vertAlign w:val="superscript"/>
          <w:lang w:val="es-ES"/>
        </w:rPr>
        <w:t>անվանումը</w:t>
      </w:r>
    </w:p>
    <w:p w14:paraId="3A221A72" w14:textId="1CFE355E" w:rsidR="00B3314C" w:rsidRPr="0000617C" w:rsidRDefault="00B3314C" w:rsidP="00B3314C">
      <w:pPr>
        <w:spacing w:line="360" w:lineRule="auto"/>
        <w:jc w:val="both"/>
        <w:rPr>
          <w:rFonts w:ascii="GHEA Grapalat" w:hAnsi="GHEA Grapalat" w:cs="Arial"/>
          <w:sz w:val="20"/>
          <w:szCs w:val="20"/>
          <w:lang w:val="es-ES"/>
        </w:rPr>
      </w:pPr>
      <w:r w:rsidRPr="0093002B">
        <w:rPr>
          <w:rFonts w:ascii="GHEA Grapalat" w:hAnsi="GHEA Grapalat"/>
          <w:lang w:val="hy-AM"/>
        </w:rPr>
        <w:t>«</w:t>
      </w:r>
      <w:r w:rsidR="00447F8D">
        <w:rPr>
          <w:rFonts w:ascii="GHEA Grapalat" w:hAnsi="GHEA Grapalat"/>
          <w:b/>
          <w:sz w:val="18"/>
          <w:szCs w:val="18"/>
          <w:lang w:val="af-ZA"/>
        </w:rPr>
        <w:t>ՀՀԳՄԴՄԴ-ԳՀԱՇՁԲ-2024/3</w:t>
      </w:r>
      <w:r w:rsidRPr="0093002B">
        <w:rPr>
          <w:rFonts w:ascii="GHEA Grapalat" w:hAnsi="GHEA Grapalat"/>
          <w:lang w:val="hy-AM"/>
        </w:rPr>
        <w:t>»</w:t>
      </w:r>
      <w:r w:rsidRPr="0000617C">
        <w:rPr>
          <w:rFonts w:ascii="GHEA Grapalat" w:hAnsi="GHEA Grapalat" w:cs="Sylfaen"/>
          <w:sz w:val="20"/>
          <w:szCs w:val="20"/>
          <w:lang w:val="hy-AM"/>
        </w:rPr>
        <w:t xml:space="preserve"> </w:t>
      </w:r>
      <w:r w:rsidRPr="0000617C">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0617C">
        <w:rPr>
          <w:rFonts w:ascii="GHEA Grapalat" w:hAnsi="GHEA Grapalat" w:cs="Arial"/>
          <w:sz w:val="20"/>
          <w:szCs w:val="20"/>
          <w:lang w:val="es-ES"/>
        </w:rPr>
        <w:t xml:space="preserve"> 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(օգտագործել)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(կամ) սարքեր ու սարքավորումներ՝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w:t>
      </w:r>
    </w:p>
    <w:p w14:paraId="495D4ED2" w14:textId="77777777" w:rsidR="00B3314C" w:rsidRPr="0000617C" w:rsidRDefault="00B3314C" w:rsidP="00B3314C">
      <w:pPr>
        <w:pStyle w:val="31"/>
        <w:spacing w:line="240" w:lineRule="auto"/>
        <w:jc w:val="right"/>
        <w:rPr>
          <w:rFonts w:ascii="GHEA Grapalat" w:hAnsi="GHEA Grapalat" w:cs="Sylfaen"/>
          <w:b/>
          <w:lang w:val="hy-AM"/>
        </w:rPr>
      </w:pPr>
    </w:p>
    <w:p w14:paraId="1BA5AC1A" w14:textId="77777777" w:rsidR="00B3314C" w:rsidRPr="0000617C" w:rsidRDefault="00B3314C" w:rsidP="00B3314C">
      <w:pPr>
        <w:pStyle w:val="31"/>
        <w:spacing w:line="240" w:lineRule="auto"/>
        <w:jc w:val="right"/>
        <w:rPr>
          <w:rFonts w:ascii="GHEA Grapalat" w:hAnsi="GHEA Grapalat" w:cs="Sylfaen"/>
          <w:b/>
          <w:lang w:val="hy-AM"/>
        </w:rPr>
      </w:pPr>
    </w:p>
    <w:p w14:paraId="3DC824CE" w14:textId="77777777" w:rsidR="00B3314C" w:rsidRPr="0000617C" w:rsidRDefault="00B3314C" w:rsidP="00B3314C">
      <w:pPr>
        <w:jc w:val="both"/>
        <w:rPr>
          <w:rFonts w:ascii="GHEA Grapalat" w:hAnsi="GHEA Grapalat"/>
          <w:sz w:val="20"/>
          <w:lang w:val="hy-AM"/>
        </w:rPr>
      </w:pPr>
      <w:r w:rsidRPr="0000617C">
        <w:rPr>
          <w:rFonts w:ascii="GHEA Grapalat" w:hAnsi="GHEA Grapalat"/>
          <w:sz w:val="20"/>
          <w:lang w:val="es-ES"/>
        </w:rPr>
        <w:t xml:space="preserve">   </w:t>
      </w:r>
      <w:r w:rsidRPr="0000617C">
        <w:rPr>
          <w:rFonts w:ascii="GHEA Grapalat" w:hAnsi="GHEA Grapalat"/>
          <w:sz w:val="20"/>
          <w:lang w:val="hy-AM"/>
        </w:rPr>
        <w:t xml:space="preserve">___________________________________________________ </w:t>
      </w:r>
      <w:r w:rsidRPr="0000617C">
        <w:rPr>
          <w:rFonts w:ascii="GHEA Grapalat" w:hAnsi="GHEA Grapalat"/>
          <w:sz w:val="20"/>
          <w:lang w:val="hy-AM"/>
        </w:rPr>
        <w:tab/>
        <w:t xml:space="preserve">                _____________</w:t>
      </w:r>
      <w:r w:rsidRPr="0000617C">
        <w:rPr>
          <w:rFonts w:ascii="GHEA Grapalat" w:hAnsi="GHEA Grapalat"/>
          <w:sz w:val="20"/>
          <w:u w:val="single"/>
          <w:lang w:val="es-ES"/>
        </w:rPr>
        <w:tab/>
      </w:r>
      <w:r w:rsidRPr="0000617C">
        <w:rPr>
          <w:rFonts w:ascii="GHEA Grapalat" w:hAnsi="GHEA Grapalat"/>
          <w:sz w:val="20"/>
          <w:u w:val="single"/>
          <w:lang w:val="es-ES"/>
        </w:rPr>
        <w:tab/>
      </w:r>
      <w:r w:rsidRPr="0000617C">
        <w:rPr>
          <w:rFonts w:ascii="GHEA Grapalat" w:hAnsi="GHEA Grapalat"/>
          <w:sz w:val="20"/>
          <w:lang w:val="es-ES"/>
        </w:rPr>
        <w:tab/>
      </w:r>
      <w:r w:rsidRPr="0000617C">
        <w:rPr>
          <w:rFonts w:ascii="GHEA Grapalat" w:hAnsi="GHEA Grapalat"/>
          <w:sz w:val="20"/>
          <w:lang w:val="es-ES"/>
        </w:rPr>
        <w:tab/>
      </w:r>
      <w:r w:rsidRPr="0000617C">
        <w:rPr>
          <w:rFonts w:ascii="GHEA Grapalat" w:hAnsi="GHEA Grapalat"/>
          <w:sz w:val="20"/>
          <w:lang w:val="hy-AM"/>
        </w:rPr>
        <w:t xml:space="preserve">         </w:t>
      </w:r>
    </w:p>
    <w:p w14:paraId="4238D7FD" w14:textId="77777777" w:rsidR="00B3314C" w:rsidRPr="0000617C" w:rsidRDefault="00B3314C" w:rsidP="00B3314C">
      <w:pPr>
        <w:jc w:val="both"/>
        <w:rPr>
          <w:rFonts w:ascii="GHEA Grapalat" w:hAnsi="GHEA Grapalat" w:cs="Arial"/>
          <w:sz w:val="20"/>
          <w:vertAlign w:val="superscript"/>
          <w:lang w:val="es-ES"/>
        </w:rPr>
      </w:pPr>
      <w:r w:rsidRPr="0000617C">
        <w:rPr>
          <w:rFonts w:ascii="GHEA Grapalat" w:hAnsi="GHEA Grapalat"/>
          <w:sz w:val="20"/>
          <w:lang w:val="hy-AM"/>
        </w:rPr>
        <w:t xml:space="preserve">    </w:t>
      </w:r>
      <w:r w:rsidRPr="0000617C">
        <w:rPr>
          <w:rFonts w:ascii="GHEA Grapalat" w:hAnsi="GHEA Grapalat" w:cs="Sylfaen"/>
          <w:sz w:val="20"/>
          <w:vertAlign w:val="superscript"/>
          <w:lang w:val="hy-AM"/>
        </w:rPr>
        <w:t>Մասնակցի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անվանումը</w:t>
      </w:r>
      <w:r w:rsidRPr="0000617C">
        <w:rPr>
          <w:rFonts w:ascii="GHEA Grapalat" w:hAnsi="GHEA Grapalat" w:cs="Arial"/>
          <w:sz w:val="20"/>
          <w:vertAlign w:val="superscript"/>
          <w:lang w:val="hy-AM"/>
        </w:rPr>
        <w:t xml:space="preserve"> </w:t>
      </w:r>
      <w:r w:rsidRPr="0000617C">
        <w:rPr>
          <w:rFonts w:ascii="GHEA Grapalat" w:hAnsi="GHEA Grapalat"/>
          <w:sz w:val="20"/>
          <w:vertAlign w:val="superscript"/>
          <w:lang w:val="hy-AM"/>
        </w:rPr>
        <w:t xml:space="preserve"> (</w:t>
      </w:r>
      <w:r w:rsidRPr="0000617C">
        <w:rPr>
          <w:rFonts w:ascii="GHEA Grapalat" w:hAnsi="GHEA Grapalat" w:cs="Sylfaen"/>
          <w:sz w:val="20"/>
          <w:vertAlign w:val="superscript"/>
          <w:lang w:val="hy-AM"/>
        </w:rPr>
        <w:t>ղեկավարի</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պաշտոնը</w:t>
      </w:r>
      <w:r w:rsidRPr="0000617C">
        <w:rPr>
          <w:rFonts w:ascii="GHEA Grapalat" w:hAnsi="GHEA Grapalat" w:cs="Arial"/>
          <w:sz w:val="20"/>
          <w:vertAlign w:val="superscript"/>
          <w:lang w:val="hy-AM"/>
        </w:rPr>
        <w:t>, ա</w:t>
      </w:r>
      <w:r w:rsidRPr="0000617C">
        <w:rPr>
          <w:rFonts w:ascii="GHEA Grapalat" w:hAnsi="GHEA Grapalat" w:cs="Sylfaen"/>
          <w:sz w:val="20"/>
          <w:vertAlign w:val="superscript"/>
          <w:lang w:val="hy-AM"/>
        </w:rPr>
        <w:t>նուն</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ազգանունը</w:t>
      </w:r>
      <w:r w:rsidRPr="0000617C">
        <w:rPr>
          <w:rFonts w:ascii="GHEA Grapalat" w:hAnsi="GHEA Grapalat" w:cs="Arial"/>
          <w:sz w:val="20"/>
          <w:vertAlign w:val="superscript"/>
          <w:lang w:val="hy-AM"/>
        </w:rPr>
        <w:t xml:space="preserve">)                                             </w:t>
      </w:r>
      <w:r w:rsidRPr="0000617C">
        <w:rPr>
          <w:rFonts w:ascii="GHEA Grapalat" w:hAnsi="GHEA Grapalat" w:cs="Arial"/>
          <w:sz w:val="20"/>
          <w:vertAlign w:val="superscript"/>
          <w:lang w:val="es-ES"/>
        </w:rPr>
        <w:t xml:space="preserve">               </w:t>
      </w:r>
      <w:r w:rsidRPr="0000617C">
        <w:rPr>
          <w:rFonts w:ascii="GHEA Grapalat" w:hAnsi="GHEA Grapalat" w:cs="Arial"/>
          <w:sz w:val="20"/>
          <w:vertAlign w:val="superscript"/>
          <w:lang w:val="hy-AM"/>
        </w:rPr>
        <w:t xml:space="preserve">                                            </w:t>
      </w:r>
      <w:r w:rsidRPr="0000617C">
        <w:rPr>
          <w:rFonts w:ascii="GHEA Grapalat" w:hAnsi="GHEA Grapalat" w:cs="Sylfaen"/>
          <w:sz w:val="20"/>
          <w:vertAlign w:val="superscript"/>
          <w:lang w:val="hy-AM"/>
        </w:rPr>
        <w:t>ստորագրությունը</w:t>
      </w:r>
    </w:p>
    <w:p w14:paraId="19C2E6FE" w14:textId="77777777" w:rsidR="00B3314C" w:rsidRPr="0000617C" w:rsidRDefault="00B3314C" w:rsidP="00B3314C">
      <w:pPr>
        <w:jc w:val="both"/>
        <w:rPr>
          <w:rFonts w:ascii="GHEA Grapalat" w:hAnsi="GHEA Grapalat" w:cs="Arial"/>
          <w:sz w:val="20"/>
          <w:vertAlign w:val="superscript"/>
          <w:lang w:val="es-ES"/>
        </w:rPr>
      </w:pPr>
    </w:p>
    <w:p w14:paraId="65246F32" w14:textId="77777777" w:rsidR="00B3314C" w:rsidRPr="0000617C" w:rsidRDefault="00B3314C" w:rsidP="00B3314C">
      <w:pPr>
        <w:jc w:val="both"/>
        <w:rPr>
          <w:rFonts w:ascii="GHEA Grapalat" w:hAnsi="GHEA Grapalat"/>
          <w:sz w:val="20"/>
          <w:lang w:val="hy-AM"/>
        </w:rPr>
      </w:pPr>
      <w:r w:rsidRPr="0000617C">
        <w:rPr>
          <w:rFonts w:ascii="GHEA Grapalat" w:hAnsi="GHEA Grapalat"/>
          <w:sz w:val="20"/>
          <w:lang w:val="hy-AM"/>
        </w:rPr>
        <w:t xml:space="preserve">    </w:t>
      </w:r>
    </w:p>
    <w:p w14:paraId="41CAB199" w14:textId="77777777" w:rsidR="00B3314C" w:rsidRDefault="00B3314C" w:rsidP="00B3314C">
      <w:pPr>
        <w:jc w:val="right"/>
        <w:rPr>
          <w:rFonts w:ascii="GHEA Grapalat" w:hAnsi="GHEA Grapalat" w:cs="Arial"/>
          <w:sz w:val="20"/>
          <w:lang w:val="hy-AM"/>
        </w:rPr>
      </w:pPr>
      <w:r w:rsidRPr="0000617C">
        <w:rPr>
          <w:rFonts w:ascii="GHEA Grapalat" w:hAnsi="GHEA Grapalat" w:cs="Sylfaen"/>
          <w:lang w:val="hy-AM"/>
        </w:rPr>
        <w:t>Կ</w:t>
      </w:r>
      <w:r w:rsidRPr="0000617C">
        <w:rPr>
          <w:rFonts w:ascii="GHEA Grapalat" w:hAnsi="GHEA Grapalat" w:cs="Arial"/>
          <w:lang w:val="hy-AM"/>
        </w:rPr>
        <w:t xml:space="preserve">. </w:t>
      </w:r>
      <w:r w:rsidRPr="0000617C">
        <w:rPr>
          <w:rFonts w:ascii="GHEA Grapalat" w:hAnsi="GHEA Grapalat" w:cs="Sylfaen"/>
          <w:lang w:val="hy-AM"/>
        </w:rPr>
        <w:t>Տ</w:t>
      </w:r>
      <w:r w:rsidRPr="0000617C">
        <w:rPr>
          <w:rFonts w:ascii="GHEA Grapalat" w:hAnsi="GHEA Grapalat" w:cs="Arial"/>
          <w:lang w:val="hy-AM"/>
        </w:rPr>
        <w:t>.</w:t>
      </w:r>
      <w:r w:rsidRPr="0000617C">
        <w:rPr>
          <w:rStyle w:val="af6"/>
          <w:rFonts w:ascii="GHEA Grapalat" w:hAnsi="GHEA Grapalat" w:cs="Arial"/>
          <w:color w:val="FFFFFF"/>
          <w:lang w:val="hy-AM"/>
        </w:rPr>
        <w:footnoteReference w:id="9"/>
      </w:r>
      <w:r>
        <w:rPr>
          <w:rFonts w:ascii="GHEA Grapalat" w:hAnsi="GHEA Grapalat" w:cs="Arial"/>
          <w:sz w:val="20"/>
          <w:lang w:val="hy-AM"/>
        </w:rPr>
        <w:tab/>
        <w:t xml:space="preserve"> </w:t>
      </w:r>
    </w:p>
    <w:p w14:paraId="180C0BA8" w14:textId="77777777" w:rsidR="00B3314C" w:rsidRDefault="00B3314C" w:rsidP="00B3314C">
      <w:pPr>
        <w:pStyle w:val="31"/>
        <w:spacing w:line="240" w:lineRule="auto"/>
        <w:jc w:val="right"/>
        <w:rPr>
          <w:rFonts w:ascii="GHEA Grapalat" w:hAnsi="GHEA Grapalat"/>
          <w:b/>
          <w:lang w:val="hy-AM"/>
        </w:rPr>
      </w:pPr>
    </w:p>
    <w:p w14:paraId="2127F40A" w14:textId="77777777" w:rsidR="00B3314C" w:rsidRDefault="00B3314C" w:rsidP="00B3314C">
      <w:pPr>
        <w:pStyle w:val="31"/>
        <w:spacing w:line="240" w:lineRule="auto"/>
        <w:jc w:val="right"/>
        <w:rPr>
          <w:rFonts w:ascii="GHEA Grapalat" w:hAnsi="GHEA Grapalat"/>
          <w:b/>
          <w:lang w:val="hy-AM"/>
        </w:rPr>
      </w:pPr>
    </w:p>
    <w:p w14:paraId="14C9EC77" w14:textId="77777777" w:rsidR="00B3314C" w:rsidRPr="005406E5" w:rsidRDefault="00B3314C" w:rsidP="00B3314C">
      <w:pPr>
        <w:pStyle w:val="31"/>
        <w:spacing w:line="240" w:lineRule="auto"/>
        <w:jc w:val="center"/>
        <w:rPr>
          <w:rFonts w:ascii="GHEA Grapalat" w:hAnsi="GHEA Grapalat" w:cs="Sylfaen"/>
          <w:b/>
          <w:lang w:val="hy-AM"/>
        </w:rPr>
      </w:pPr>
      <w:r>
        <w:rPr>
          <w:rFonts w:ascii="GHEA Grapalat" w:hAnsi="GHEA Grapalat" w:cs="Sylfaen"/>
          <w:b/>
          <w:lang w:val="hy-AM"/>
        </w:rPr>
        <w:br w:type="page"/>
      </w:r>
    </w:p>
    <w:p w14:paraId="25B2F6E2" w14:textId="77777777" w:rsidR="00B3314C" w:rsidRDefault="00B3314C" w:rsidP="00B3314C">
      <w:pPr>
        <w:pStyle w:val="3"/>
        <w:spacing w:line="240" w:lineRule="auto"/>
        <w:ind w:firstLine="567"/>
        <w:jc w:val="right"/>
        <w:rPr>
          <w:rFonts w:ascii="GHEA Grapalat" w:hAnsi="GHEA Grapalat" w:cs="Arial"/>
          <w:b/>
          <w:i w:val="0"/>
          <w:sz w:val="16"/>
          <w:szCs w:val="16"/>
          <w:lang w:val="hy-AM"/>
        </w:rPr>
      </w:pPr>
      <w:r>
        <w:rPr>
          <w:rFonts w:ascii="GHEA Grapalat" w:hAnsi="GHEA Grapalat" w:cs="Sylfaen"/>
          <w:b/>
          <w:i w:val="0"/>
          <w:sz w:val="16"/>
          <w:szCs w:val="16"/>
          <w:lang w:val="hy-AM"/>
        </w:rPr>
        <w:lastRenderedPageBreak/>
        <w:t>Հավելված</w:t>
      </w:r>
      <w:r>
        <w:rPr>
          <w:rFonts w:ascii="GHEA Grapalat" w:hAnsi="GHEA Grapalat" w:cs="Arial"/>
          <w:b/>
          <w:i w:val="0"/>
          <w:sz w:val="16"/>
          <w:szCs w:val="16"/>
          <w:lang w:val="hy-AM"/>
        </w:rPr>
        <w:t xml:space="preserve"> 1.</w:t>
      </w:r>
      <w:r w:rsidRPr="00602442">
        <w:rPr>
          <w:rFonts w:ascii="GHEA Grapalat" w:hAnsi="GHEA Grapalat" w:cs="Arial"/>
          <w:b/>
          <w:i w:val="0"/>
          <w:sz w:val="16"/>
          <w:szCs w:val="16"/>
          <w:lang w:val="hy-AM"/>
        </w:rPr>
        <w:t>2</w:t>
      </w:r>
      <w:r>
        <w:rPr>
          <w:rFonts w:ascii="GHEA Grapalat" w:hAnsi="GHEA Grapalat" w:cs="Arial"/>
          <w:b/>
          <w:i w:val="0"/>
          <w:sz w:val="16"/>
          <w:szCs w:val="16"/>
          <w:lang w:val="hy-AM"/>
        </w:rPr>
        <w:t>**</w:t>
      </w:r>
    </w:p>
    <w:p w14:paraId="5DB5F9B1" w14:textId="6BE1119A" w:rsidR="00B3314C" w:rsidRDefault="00B3314C" w:rsidP="00B3314C">
      <w:pPr>
        <w:pStyle w:val="31"/>
        <w:spacing w:line="240" w:lineRule="auto"/>
        <w:jc w:val="right"/>
        <w:rPr>
          <w:rFonts w:ascii="GHEA Grapalat" w:hAnsi="GHEA Grapalat" w:cs="Arial"/>
          <w:b/>
          <w:sz w:val="16"/>
          <w:szCs w:val="16"/>
          <w:lang w:val="hy-AM"/>
        </w:rPr>
      </w:pPr>
      <w:r>
        <w:rPr>
          <w:rFonts w:ascii="GHEA Grapalat" w:hAnsi="GHEA Grapalat"/>
          <w:b/>
          <w:sz w:val="16"/>
          <w:szCs w:val="16"/>
          <w:lang w:val="hy-AM"/>
        </w:rPr>
        <w:t>«</w:t>
      </w:r>
      <w:r w:rsidR="00447F8D">
        <w:rPr>
          <w:rFonts w:ascii="GHEA Grapalat" w:hAnsi="GHEA Grapalat"/>
          <w:b/>
          <w:sz w:val="16"/>
          <w:szCs w:val="16"/>
          <w:lang w:val="af-ZA"/>
        </w:rPr>
        <w:t>ՀՀԳՄԴՄԴ-ԳՀԱՇՁԲ-2024/3</w:t>
      </w:r>
      <w:r>
        <w:rPr>
          <w:rFonts w:ascii="GHEA Grapalat" w:hAnsi="GHEA Grapalat"/>
          <w:b/>
          <w:sz w:val="16"/>
          <w:szCs w:val="16"/>
          <w:lang w:val="hy-AM"/>
        </w:rPr>
        <w:t>»</w:t>
      </w:r>
      <w:r>
        <w:rPr>
          <w:rFonts w:ascii="GHEA Grapalat" w:hAnsi="GHEA Grapalat"/>
          <w:sz w:val="16"/>
          <w:szCs w:val="16"/>
          <w:lang w:val="hy-AM"/>
        </w:rPr>
        <w:t>*</w:t>
      </w:r>
      <w:r>
        <w:rPr>
          <w:rFonts w:ascii="GHEA Grapalat" w:hAnsi="GHEA Grapalat"/>
          <w:b/>
          <w:sz w:val="16"/>
          <w:szCs w:val="16"/>
          <w:lang w:val="hy-AM"/>
        </w:rPr>
        <w:t xml:space="preserve">  </w:t>
      </w:r>
      <w:r>
        <w:rPr>
          <w:rFonts w:ascii="GHEA Grapalat" w:hAnsi="GHEA Grapalat" w:cs="Sylfaen"/>
          <w:b/>
          <w:sz w:val="16"/>
          <w:szCs w:val="16"/>
          <w:lang w:val="hy-AM"/>
        </w:rPr>
        <w:t>ծածկագրով</w:t>
      </w:r>
    </w:p>
    <w:p w14:paraId="2938E0FB" w14:textId="77777777" w:rsidR="00B3314C" w:rsidRDefault="00B3314C" w:rsidP="00B3314C">
      <w:pPr>
        <w:pStyle w:val="31"/>
        <w:spacing w:line="240" w:lineRule="auto"/>
        <w:ind w:firstLine="0"/>
        <w:jc w:val="left"/>
        <w:rPr>
          <w:rFonts w:ascii="GHEA Grapalat" w:hAnsi="GHEA Grapalat" w:cs="Sylfaen"/>
          <w:b/>
          <w:sz w:val="16"/>
          <w:szCs w:val="16"/>
          <w:lang w:val="hy-AM"/>
        </w:rPr>
      </w:pPr>
      <w:r>
        <w:rPr>
          <w:rFonts w:ascii="GHEA Grapalat" w:hAnsi="GHEA Grapalat" w:cs="Sylfaen"/>
          <w:b/>
          <w:sz w:val="16"/>
          <w:szCs w:val="16"/>
          <w:lang w:val="hy-AM"/>
        </w:rPr>
        <w:t xml:space="preserve">                                                                                                                                                                  Գնանշման հարցման</w:t>
      </w:r>
      <w:r>
        <w:rPr>
          <w:rFonts w:ascii="GHEA Grapalat" w:hAnsi="GHEA Grapalat" w:cs="Arial"/>
          <w:b/>
          <w:sz w:val="16"/>
          <w:szCs w:val="16"/>
          <w:lang w:val="hy-AM"/>
        </w:rPr>
        <w:t xml:space="preserve"> </w:t>
      </w:r>
      <w:r>
        <w:rPr>
          <w:rFonts w:ascii="GHEA Grapalat" w:hAnsi="GHEA Grapalat" w:cs="Sylfaen"/>
          <w:b/>
          <w:sz w:val="16"/>
          <w:szCs w:val="16"/>
          <w:lang w:val="hy-AM"/>
        </w:rPr>
        <w:t>հրավերի</w:t>
      </w:r>
    </w:p>
    <w:p w14:paraId="061BC352" w14:textId="77777777" w:rsidR="00B3314C" w:rsidRDefault="00B3314C" w:rsidP="00B3314C">
      <w:pPr>
        <w:ind w:left="360" w:hanging="360"/>
        <w:jc w:val="center"/>
        <w:rPr>
          <w:rFonts w:ascii="GHEA Grapalat" w:eastAsia="GHEA Grapalat" w:hAnsi="GHEA Grapalat" w:cs="GHEA Grapalat"/>
          <w:sz w:val="16"/>
          <w:szCs w:val="16"/>
        </w:rPr>
      </w:pPr>
      <w:r>
        <w:rPr>
          <w:rFonts w:ascii="GHEA Grapalat" w:eastAsia="GHEA Grapalat" w:hAnsi="GHEA Grapalat" w:cs="GHEA Grapalat"/>
          <w:sz w:val="16"/>
          <w:szCs w:val="16"/>
          <w:lang w:val="hy-AM"/>
        </w:rPr>
        <w:t>ՁԵՎ</w:t>
      </w:r>
    </w:p>
    <w:p w14:paraId="7220D4DD" w14:textId="77777777" w:rsidR="00B3314C" w:rsidRDefault="00B3314C" w:rsidP="00B3314C">
      <w:pPr>
        <w:ind w:left="360" w:hanging="360"/>
        <w:jc w:val="center"/>
        <w:rPr>
          <w:rFonts w:ascii="GHEA Grapalat" w:eastAsia="GHEA Grapalat" w:hAnsi="GHEA Grapalat" w:cs="GHEA Grapalat"/>
          <w:sz w:val="16"/>
          <w:szCs w:val="16"/>
          <w:lang w:val="hy-AM"/>
        </w:rPr>
      </w:pPr>
      <w:r>
        <w:rPr>
          <w:rFonts w:ascii="GHEA Grapalat" w:eastAsia="GHEA Grapalat" w:hAnsi="GHEA Grapalat" w:cs="GHEA Grapalat"/>
          <w:sz w:val="16"/>
          <w:szCs w:val="16"/>
          <w:lang w:val="hy-AM"/>
        </w:rPr>
        <w:t>ԻՐԱԿԱՆ ՇԱՀԱՌՈՒՆԵՐԻ ՎԵՐԱԲԵՐՅԱԼ ՀԱՅՏԱՐԱՐԱԳՐԻ</w:t>
      </w:r>
    </w:p>
    <w:p w14:paraId="70930556" w14:textId="77777777" w:rsidR="00B3314C" w:rsidRDefault="00B3314C" w:rsidP="00B3314C">
      <w:pPr>
        <w:rPr>
          <w:rFonts w:ascii="GHEA Grapalat" w:eastAsia="GHEA Grapalat" w:hAnsi="GHEA Grapalat" w:cs="GHEA Grapalat"/>
        </w:rPr>
      </w:pPr>
    </w:p>
    <w:p w14:paraId="5340B98A" w14:textId="77777777" w:rsidR="00B3314C" w:rsidRDefault="00B3314C" w:rsidP="00B3314C">
      <w:pPr>
        <w:numPr>
          <w:ilvl w:val="0"/>
          <w:numId w:val="43"/>
        </w:numPr>
        <w:spacing w:after="160" w:line="256" w:lineRule="auto"/>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Կազմակերպությունը</w:t>
      </w:r>
    </w:p>
    <w:p w14:paraId="751AC25D" w14:textId="77777777" w:rsidR="00B3314C" w:rsidRDefault="00B3314C" w:rsidP="00B3314C">
      <w:pPr>
        <w:numPr>
          <w:ilvl w:val="1"/>
          <w:numId w:val="43"/>
        </w:numPr>
        <w:spacing w:before="240" w:after="160" w:line="256" w:lineRule="auto"/>
        <w:ind w:left="788" w:hanging="431"/>
        <w:rPr>
          <w:rFonts w:ascii="GHEA Grapalat" w:eastAsia="GHEA Grapalat" w:hAnsi="GHEA Grapalat" w:cs="GHEA Grapalat"/>
          <w:i/>
          <w:color w:val="000000"/>
          <w:sz w:val="20"/>
          <w:szCs w:val="20"/>
        </w:rPr>
      </w:pPr>
      <w:r>
        <w:rPr>
          <w:rFonts w:ascii="GHEA Grapalat" w:eastAsia="GHEA Grapalat" w:hAnsi="GHEA Grapalat" w:cs="GHEA Grapalat"/>
          <w:i/>
          <w:color w:val="000000"/>
          <w:sz w:val="20"/>
          <w:szCs w:val="20"/>
        </w:rPr>
        <w:t>Կազմակերպության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3314C" w14:paraId="5E0CC2C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9F64D2"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3EB89A7" w14:textId="77777777" w:rsidR="00B3314C" w:rsidRDefault="00B3314C" w:rsidP="00607894">
            <w:pPr>
              <w:spacing w:before="240"/>
              <w:rPr>
                <w:rFonts w:ascii="GHEA Grapalat" w:eastAsia="GHEA Grapalat" w:hAnsi="GHEA Grapalat" w:cs="GHEA Grapalat"/>
                <w:sz w:val="16"/>
                <w:szCs w:val="16"/>
              </w:rPr>
            </w:pPr>
          </w:p>
        </w:tc>
      </w:tr>
      <w:tr w:rsidR="00B3314C" w14:paraId="196E866C"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9A2B55"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777D3531" w14:textId="77777777" w:rsidR="00B3314C" w:rsidRDefault="00B3314C" w:rsidP="00607894">
            <w:pPr>
              <w:spacing w:before="240"/>
              <w:rPr>
                <w:rFonts w:ascii="GHEA Grapalat" w:eastAsia="GHEA Grapalat" w:hAnsi="GHEA Grapalat" w:cs="GHEA Grapalat"/>
                <w:sz w:val="16"/>
                <w:szCs w:val="16"/>
              </w:rPr>
            </w:pPr>
          </w:p>
        </w:tc>
      </w:tr>
      <w:tr w:rsidR="00B3314C" w14:paraId="210AB83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27AD2F"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D2BB6A5" w14:textId="77777777" w:rsidR="00B3314C" w:rsidRDefault="00B3314C" w:rsidP="00607894">
            <w:pPr>
              <w:spacing w:before="240"/>
              <w:rPr>
                <w:rFonts w:ascii="GHEA Grapalat" w:eastAsia="GHEA Grapalat" w:hAnsi="GHEA Grapalat" w:cs="GHEA Grapalat"/>
                <w:sz w:val="16"/>
                <w:szCs w:val="16"/>
              </w:rPr>
            </w:pPr>
          </w:p>
        </w:tc>
      </w:tr>
      <w:tr w:rsidR="00B3314C" w14:paraId="59C1E5F1"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34A4C35" w14:textId="77777777" w:rsidR="00B3314C" w:rsidRDefault="00B3314C" w:rsidP="00B3314C">
            <w:pPr>
              <w:numPr>
                <w:ilvl w:val="2"/>
                <w:numId w:val="43"/>
              </w:numPr>
              <w:spacing w:line="256" w:lineRule="auto"/>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45A5D81" w14:textId="77777777" w:rsidR="00B3314C" w:rsidRDefault="00B3314C" w:rsidP="00607894">
            <w:pPr>
              <w:spacing w:before="240"/>
              <w:rPr>
                <w:rFonts w:ascii="GHEA Grapalat" w:eastAsia="GHEA Grapalat" w:hAnsi="GHEA Grapalat" w:cs="GHEA Grapalat"/>
                <w:sz w:val="16"/>
                <w:szCs w:val="16"/>
              </w:rPr>
            </w:pPr>
          </w:p>
        </w:tc>
      </w:tr>
      <w:tr w:rsidR="00B3314C" w14:paraId="2C317210"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F44B6"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F1BE51D" w14:textId="77777777" w:rsidR="00B3314C" w:rsidRDefault="00B3314C" w:rsidP="00607894">
            <w:pPr>
              <w:spacing w:before="240"/>
              <w:rPr>
                <w:rFonts w:ascii="GHEA Grapalat" w:eastAsia="GHEA Grapalat" w:hAnsi="GHEA Grapalat" w:cs="GHEA Grapalat"/>
                <w:sz w:val="16"/>
                <w:szCs w:val="16"/>
              </w:rPr>
            </w:pPr>
          </w:p>
        </w:tc>
      </w:tr>
      <w:tr w:rsidR="00B3314C" w14:paraId="3754944B"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F19232"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18285D1" w14:textId="77777777" w:rsidR="00B3314C" w:rsidRDefault="00B3314C" w:rsidP="00607894">
            <w:pPr>
              <w:spacing w:before="240"/>
              <w:rPr>
                <w:rFonts w:ascii="GHEA Grapalat" w:eastAsia="GHEA Grapalat" w:hAnsi="GHEA Grapalat" w:cs="GHEA Grapalat"/>
                <w:sz w:val="16"/>
                <w:szCs w:val="16"/>
              </w:rPr>
            </w:pPr>
          </w:p>
        </w:tc>
      </w:tr>
      <w:tr w:rsidR="00B3314C" w14:paraId="6BB994FC"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C9D457"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3E3F84D" w14:textId="77777777" w:rsidR="00B3314C" w:rsidRDefault="00B3314C" w:rsidP="00607894">
            <w:pPr>
              <w:spacing w:before="240"/>
              <w:rPr>
                <w:rFonts w:ascii="GHEA Grapalat" w:eastAsia="GHEA Grapalat" w:hAnsi="GHEA Grapalat" w:cs="GHEA Grapalat"/>
                <w:sz w:val="16"/>
                <w:szCs w:val="16"/>
              </w:rPr>
            </w:pPr>
          </w:p>
        </w:tc>
      </w:tr>
    </w:tbl>
    <w:p w14:paraId="499580C8" w14:textId="77777777" w:rsidR="00B3314C" w:rsidRDefault="00B3314C" w:rsidP="00B3314C">
      <w:pPr>
        <w:numPr>
          <w:ilvl w:val="1"/>
          <w:numId w:val="43"/>
        </w:numPr>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Հայտարարագիրը ներկայացնող անձը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253A934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7A4E9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A262A88" w14:textId="77777777" w:rsidR="00B3314C" w:rsidRDefault="00B3314C" w:rsidP="00607894">
            <w:pPr>
              <w:spacing w:after="240"/>
              <w:rPr>
                <w:rFonts w:ascii="GHEA Grapalat" w:eastAsia="GHEA Grapalat" w:hAnsi="GHEA Grapalat" w:cs="GHEA Grapalat"/>
                <w:sz w:val="16"/>
                <w:szCs w:val="16"/>
              </w:rPr>
            </w:pPr>
          </w:p>
        </w:tc>
      </w:tr>
      <w:tr w:rsidR="00B3314C" w14:paraId="29026B56"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30C59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119E211" w14:textId="77777777" w:rsidR="00B3314C" w:rsidRDefault="00B3314C" w:rsidP="00607894">
            <w:pPr>
              <w:spacing w:after="240"/>
              <w:rPr>
                <w:rFonts w:ascii="GHEA Grapalat" w:eastAsia="GHEA Grapalat" w:hAnsi="GHEA Grapalat" w:cs="GHEA Grapalat"/>
                <w:sz w:val="16"/>
                <w:szCs w:val="16"/>
              </w:rPr>
            </w:pPr>
          </w:p>
        </w:tc>
      </w:tr>
    </w:tbl>
    <w:p w14:paraId="5CDC8ED1"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Հայտարարագրի ներկայացումը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59F83C1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5FDA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C4263B7" w14:textId="77777777" w:rsidR="00B3314C" w:rsidRDefault="00B3314C" w:rsidP="00607894">
            <w:pPr>
              <w:spacing w:after="240"/>
              <w:rPr>
                <w:rFonts w:ascii="GHEA Grapalat" w:eastAsia="GHEA Grapalat" w:hAnsi="GHEA Grapalat" w:cs="GHEA Grapalat"/>
                <w:sz w:val="16"/>
                <w:szCs w:val="16"/>
              </w:rPr>
            </w:pPr>
          </w:p>
        </w:tc>
      </w:tr>
      <w:tr w:rsidR="00B3314C" w14:paraId="35BF7AF5"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27468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4C99E02" w14:textId="77777777" w:rsidR="00B3314C" w:rsidRDefault="00B3314C" w:rsidP="00607894">
            <w:pPr>
              <w:spacing w:after="240"/>
              <w:rPr>
                <w:rFonts w:ascii="GHEA Grapalat" w:eastAsia="GHEA Grapalat" w:hAnsi="GHEA Grapalat" w:cs="GHEA Grapalat"/>
                <w:sz w:val="16"/>
                <w:szCs w:val="16"/>
              </w:rPr>
            </w:pPr>
          </w:p>
        </w:tc>
      </w:tr>
      <w:tr w:rsidR="00B3314C" w14:paraId="2931A2C9"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DCE6B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E8CC36A" w14:textId="77777777" w:rsidR="00B3314C" w:rsidRDefault="00B3314C" w:rsidP="00607894">
            <w:pPr>
              <w:spacing w:after="240"/>
              <w:rPr>
                <w:rFonts w:ascii="GHEA Grapalat" w:eastAsia="GHEA Grapalat" w:hAnsi="GHEA Grapalat" w:cs="GHEA Grapalat"/>
                <w:sz w:val="16"/>
                <w:szCs w:val="16"/>
              </w:rPr>
            </w:pPr>
          </w:p>
        </w:tc>
      </w:tr>
    </w:tbl>
    <w:p w14:paraId="703EB46F" w14:textId="77777777" w:rsidR="00B3314C" w:rsidRDefault="00B3314C" w:rsidP="00B3314C">
      <w:pPr>
        <w:rPr>
          <w:rFonts w:ascii="GHEA Grapalat" w:eastAsia="GHEA Grapalat" w:hAnsi="GHEA Grapalat" w:cs="GHEA Grapalat"/>
          <w:sz w:val="16"/>
          <w:szCs w:val="16"/>
        </w:rPr>
      </w:pPr>
    </w:p>
    <w:p w14:paraId="309D081A" w14:textId="77777777" w:rsidR="00B3314C" w:rsidRDefault="00B3314C" w:rsidP="00B3314C">
      <w:pPr>
        <w:numPr>
          <w:ilvl w:val="0"/>
          <w:numId w:val="43"/>
        </w:numPr>
        <w:spacing w:after="160"/>
        <w:rPr>
          <w:rFonts w:ascii="GHEA Grapalat" w:eastAsia="GHEA Grapalat" w:hAnsi="GHEA Grapalat" w:cs="GHEA Grapalat"/>
          <w:color w:val="000000"/>
          <w:sz w:val="16"/>
          <w:szCs w:val="16"/>
        </w:rPr>
      </w:pPr>
      <w:r>
        <w:rPr>
          <w:rFonts w:ascii="GHEA Grapalat" w:eastAsia="GHEA Grapalat" w:hAnsi="GHEA Grapalat" w:cs="GHEA Grapalat"/>
          <w:b/>
          <w:color w:val="000000"/>
          <w:sz w:val="16"/>
          <w:szCs w:val="16"/>
        </w:rPr>
        <w:t>Բաժնետոմսերի</w:t>
      </w:r>
      <w:r>
        <w:rPr>
          <w:rFonts w:ascii="GHEA Grapalat" w:eastAsia="GHEA Grapalat" w:hAnsi="GHEA Grapalat" w:cs="GHEA Grapalat"/>
          <w:color w:val="000000"/>
          <w:sz w:val="16"/>
          <w:szCs w:val="16"/>
        </w:rPr>
        <w:t xml:space="preserve"> </w:t>
      </w:r>
      <w:r>
        <w:rPr>
          <w:rFonts w:ascii="GHEA Grapalat" w:eastAsia="GHEA Grapalat" w:hAnsi="GHEA Grapalat" w:cs="GHEA Grapalat"/>
          <w:b/>
          <w:color w:val="000000"/>
          <w:sz w:val="16"/>
          <w:szCs w:val="16"/>
        </w:rPr>
        <w:t>ցուցակման տվյալները</w:t>
      </w:r>
    </w:p>
    <w:tbl>
      <w:tblPr>
        <w:tblpPr w:leftFromText="180" w:rightFromText="180" w:vertAnchor="text" w:horzAnchor="margin" w:tblpXSpec="center" w:tblpY="2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70DF687E"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4C980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C700792" w14:textId="77777777" w:rsidR="00B3314C" w:rsidRDefault="00B3314C" w:rsidP="00607894">
            <w:pPr>
              <w:spacing w:after="240"/>
              <w:rPr>
                <w:rFonts w:ascii="GHEA Grapalat" w:eastAsia="GHEA Grapalat" w:hAnsi="GHEA Grapalat" w:cs="GHEA Grapalat"/>
                <w:sz w:val="16"/>
                <w:szCs w:val="16"/>
              </w:rPr>
            </w:pPr>
          </w:p>
        </w:tc>
      </w:tr>
      <w:tr w:rsidR="00B3314C" w14:paraId="7F96686E"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B89EBD"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6AE80F7" w14:textId="77777777" w:rsidR="00B3314C" w:rsidRDefault="00B3314C" w:rsidP="00607894">
            <w:pPr>
              <w:spacing w:after="240"/>
              <w:rPr>
                <w:rFonts w:ascii="GHEA Grapalat" w:eastAsia="GHEA Grapalat" w:hAnsi="GHEA Grapalat" w:cs="GHEA Grapalat"/>
                <w:sz w:val="16"/>
                <w:szCs w:val="16"/>
              </w:rPr>
            </w:pPr>
          </w:p>
        </w:tc>
      </w:tr>
    </w:tbl>
    <w:p w14:paraId="483148F5"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Բաժնետոմսերի ցուցակման տվյալները</w:t>
      </w:r>
    </w:p>
    <w:p w14:paraId="25C8C8BB"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18BC02C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C96CB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45CD74A" w14:textId="77777777" w:rsidR="00B3314C" w:rsidRDefault="00B3314C" w:rsidP="00607894">
            <w:pPr>
              <w:spacing w:after="240"/>
              <w:rPr>
                <w:rFonts w:ascii="GHEA Grapalat" w:eastAsia="GHEA Grapalat" w:hAnsi="GHEA Grapalat" w:cs="GHEA Grapalat"/>
                <w:sz w:val="16"/>
                <w:szCs w:val="16"/>
              </w:rPr>
            </w:pPr>
          </w:p>
        </w:tc>
      </w:tr>
      <w:tr w:rsidR="00B3314C" w14:paraId="0803B63D"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C4794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2F6D1D24" w14:textId="77777777" w:rsidR="00B3314C" w:rsidRDefault="00B3314C" w:rsidP="00607894">
            <w:pPr>
              <w:spacing w:after="240"/>
              <w:rPr>
                <w:rFonts w:ascii="GHEA Grapalat" w:eastAsia="GHEA Grapalat" w:hAnsi="GHEA Grapalat" w:cs="GHEA Grapalat"/>
                <w:sz w:val="16"/>
                <w:szCs w:val="16"/>
              </w:rPr>
            </w:pPr>
          </w:p>
        </w:tc>
      </w:tr>
      <w:tr w:rsidR="00B3314C" w14:paraId="32C6CB5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72F29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1D06531" w14:textId="77777777" w:rsidR="00B3314C" w:rsidRDefault="00B3314C" w:rsidP="00607894">
            <w:pPr>
              <w:spacing w:after="240"/>
              <w:rPr>
                <w:rFonts w:ascii="GHEA Grapalat" w:eastAsia="GHEA Grapalat" w:hAnsi="GHEA Grapalat" w:cs="GHEA Grapalat"/>
                <w:sz w:val="16"/>
                <w:szCs w:val="16"/>
              </w:rPr>
            </w:pPr>
          </w:p>
        </w:tc>
      </w:tr>
      <w:tr w:rsidR="00B3314C" w14:paraId="3408D20A"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73877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E2106A5" w14:textId="77777777" w:rsidR="00B3314C" w:rsidRDefault="00B3314C" w:rsidP="00607894">
            <w:pPr>
              <w:spacing w:after="240"/>
              <w:rPr>
                <w:rFonts w:ascii="GHEA Grapalat" w:eastAsia="GHEA Grapalat" w:hAnsi="GHEA Grapalat" w:cs="GHEA Grapalat"/>
                <w:sz w:val="16"/>
                <w:szCs w:val="16"/>
              </w:rPr>
            </w:pPr>
          </w:p>
        </w:tc>
      </w:tr>
      <w:tr w:rsidR="00B3314C" w14:paraId="15454082"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6EAB43"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D1D2E" w14:textId="77777777" w:rsidR="00B3314C" w:rsidRDefault="00B3314C" w:rsidP="00607894">
            <w:pPr>
              <w:spacing w:after="240"/>
              <w:rPr>
                <w:rFonts w:ascii="GHEA Grapalat" w:eastAsia="GHEA Grapalat" w:hAnsi="GHEA Grapalat" w:cs="GHEA Grapalat"/>
                <w:sz w:val="16"/>
                <w:szCs w:val="16"/>
              </w:rPr>
            </w:pPr>
          </w:p>
        </w:tc>
      </w:tr>
      <w:tr w:rsidR="00B3314C" w14:paraId="3F9F564B"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C88A0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lastRenderedPageBreak/>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464F1DC" w14:textId="77777777" w:rsidR="00B3314C" w:rsidRDefault="00B3314C" w:rsidP="00607894">
            <w:pPr>
              <w:spacing w:after="240"/>
              <w:rPr>
                <w:rFonts w:ascii="GHEA Grapalat" w:eastAsia="GHEA Grapalat" w:hAnsi="GHEA Grapalat" w:cs="GHEA Grapalat"/>
                <w:sz w:val="16"/>
                <w:szCs w:val="16"/>
              </w:rPr>
            </w:pPr>
          </w:p>
        </w:tc>
      </w:tr>
      <w:tr w:rsidR="00B3314C" w14:paraId="605C067F"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BE5F20"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8542D56" w14:textId="77777777" w:rsidR="00B3314C" w:rsidRDefault="00B3314C" w:rsidP="00607894">
            <w:pPr>
              <w:spacing w:after="240"/>
              <w:rPr>
                <w:rFonts w:ascii="GHEA Grapalat" w:eastAsia="GHEA Grapalat" w:hAnsi="GHEA Grapalat" w:cs="GHEA Grapalat"/>
                <w:sz w:val="16"/>
                <w:szCs w:val="16"/>
              </w:rPr>
            </w:pPr>
          </w:p>
        </w:tc>
      </w:tr>
    </w:tbl>
    <w:p w14:paraId="45721033" w14:textId="77777777" w:rsidR="00B3314C" w:rsidRDefault="00B3314C" w:rsidP="00B3314C">
      <w:pPr>
        <w:numPr>
          <w:ilvl w:val="1"/>
          <w:numId w:val="43"/>
        </w:numPr>
        <w:spacing w:after="160"/>
        <w:ind w:left="788" w:hanging="431"/>
        <w:rPr>
          <w:rFonts w:ascii="GHEA Grapalat" w:eastAsia="GHEA Grapalat" w:hAnsi="GHEA Grapalat" w:cs="GHEA Grapalat"/>
          <w:i/>
          <w:iCs/>
          <w:sz w:val="16"/>
          <w:szCs w:val="16"/>
        </w:rPr>
      </w:pPr>
      <w:r>
        <w:rPr>
          <w:rFonts w:ascii="GHEA Grapalat" w:eastAsia="GHEA Grapalat" w:hAnsi="GHEA Grapalat" w:cs="GHEA Grapalat"/>
          <w:i/>
          <w:iCs/>
          <w:sz w:val="16"/>
          <w:szCs w:val="16"/>
        </w:rPr>
        <w:t>Վերահսկողության մակարդակը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3314C" w14:paraId="3AD5CC18"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E45B1B"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2A87E7D6" w14:textId="77777777" w:rsidR="00B3314C" w:rsidRDefault="00B3314C" w:rsidP="00607894">
            <w:pPr>
              <w:spacing w:after="240"/>
              <w:rPr>
                <w:rFonts w:ascii="GHEA Grapalat" w:eastAsia="GHEA Grapalat" w:hAnsi="GHEA Grapalat" w:cs="GHEA Grapalat"/>
                <w:sz w:val="16"/>
                <w:szCs w:val="16"/>
              </w:rPr>
            </w:pPr>
          </w:p>
        </w:tc>
      </w:tr>
      <w:tr w:rsidR="00B3314C" w14:paraId="2768A9AF"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0375E8"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1ACF202C" w14:textId="77777777" w:rsidR="00B3314C" w:rsidRDefault="00B3314C" w:rsidP="00607894">
            <w:pPr>
              <w:spacing w:after="240"/>
              <w:rPr>
                <w:rFonts w:ascii="GHEA Grapalat" w:eastAsia="GHEA Grapalat" w:hAnsi="GHEA Grapalat" w:cs="GHEA Grapalat"/>
                <w:sz w:val="16"/>
                <w:szCs w:val="16"/>
              </w:rPr>
            </w:pPr>
            <w:r>
              <w:rPr>
                <w:rFonts w:ascii="MS Gothic" w:eastAsia="MS Gothic" w:hAnsi="MS Gothic" w:cs="GHEA Grapalat" w:hint="eastAsia"/>
                <w:sz w:val="16"/>
                <w:szCs w:val="16"/>
              </w:rPr>
              <w:t>☐</w:t>
            </w:r>
            <w:r>
              <w:rPr>
                <w:rFonts w:ascii="GHEA Grapalat" w:eastAsia="GHEA Grapalat" w:hAnsi="GHEA Grapalat" w:cs="GHEA Grapalat"/>
                <w:sz w:val="16"/>
                <w:szCs w:val="16"/>
              </w:rPr>
              <w:tab/>
              <w:t>Ուղղակի մասնակցություն</w:t>
            </w:r>
          </w:p>
          <w:p w14:paraId="1711F820" w14:textId="77777777" w:rsidR="00B3314C" w:rsidRDefault="00B3314C" w:rsidP="00607894">
            <w:pPr>
              <w:spacing w:after="240"/>
              <w:rPr>
                <w:rFonts w:ascii="GHEA Grapalat" w:eastAsia="GHEA Grapalat" w:hAnsi="GHEA Grapalat" w:cs="GHEA Grapalat"/>
                <w:sz w:val="16"/>
                <w:szCs w:val="16"/>
              </w:rPr>
            </w:pPr>
            <w:r>
              <w:rPr>
                <w:rFonts w:ascii="MS Gothic" w:eastAsia="MS Gothic" w:hAnsi="MS Gothic" w:cs="GHEA Grapalat" w:hint="eastAsia"/>
                <w:sz w:val="16"/>
                <w:szCs w:val="16"/>
              </w:rPr>
              <w:t>☐</w:t>
            </w:r>
            <w:r>
              <w:rPr>
                <w:rFonts w:ascii="GHEA Grapalat" w:eastAsia="GHEA Grapalat" w:hAnsi="GHEA Grapalat" w:cs="GHEA Grapalat"/>
                <w:sz w:val="16"/>
                <w:szCs w:val="16"/>
              </w:rPr>
              <w:tab/>
              <w:t>Անուղղակի մասնակցություն</w:t>
            </w:r>
          </w:p>
        </w:tc>
      </w:tr>
    </w:tbl>
    <w:p w14:paraId="7542720B" w14:textId="77777777" w:rsidR="00B3314C" w:rsidRDefault="00B3314C" w:rsidP="00B3314C">
      <w:pPr>
        <w:rPr>
          <w:rFonts w:ascii="GHEA Grapalat" w:eastAsia="GHEA Grapalat" w:hAnsi="GHEA Grapalat" w:cs="GHEA Grapalat"/>
          <w:sz w:val="16"/>
          <w:szCs w:val="16"/>
        </w:rPr>
      </w:pPr>
    </w:p>
    <w:p w14:paraId="111DF72D"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Պետության, համայնքի կամ միջազգային կազմակերպության մասնակցությունը</w:t>
      </w:r>
    </w:p>
    <w:p w14:paraId="45A0317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Պետության կամ համայնքի մասնակցությունը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77B7604A"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96A44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72A2AC4" w14:textId="77777777" w:rsidR="00B3314C" w:rsidRDefault="00B3314C" w:rsidP="00607894">
            <w:pPr>
              <w:spacing w:after="240"/>
              <w:rPr>
                <w:rFonts w:ascii="GHEA Grapalat" w:eastAsia="GHEA Grapalat" w:hAnsi="GHEA Grapalat" w:cs="GHEA Grapalat"/>
                <w:sz w:val="16"/>
                <w:szCs w:val="16"/>
              </w:rPr>
            </w:pPr>
          </w:p>
        </w:tc>
      </w:tr>
      <w:tr w:rsidR="00B3314C" w14:paraId="598B424C"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F5F4D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6BE9C9F" w14:textId="77777777" w:rsidR="00B3314C" w:rsidRDefault="00B3314C" w:rsidP="00607894">
            <w:pPr>
              <w:spacing w:after="240"/>
              <w:rPr>
                <w:rFonts w:ascii="GHEA Grapalat" w:eastAsia="GHEA Grapalat" w:hAnsi="GHEA Grapalat" w:cs="GHEA Grapalat"/>
                <w:sz w:val="16"/>
                <w:szCs w:val="16"/>
              </w:rPr>
            </w:pPr>
          </w:p>
        </w:tc>
      </w:tr>
      <w:tr w:rsidR="00B3314C" w14:paraId="041EDC8D"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7B42D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69BFF4CA" w14:textId="77777777" w:rsidR="00B3314C" w:rsidRDefault="00B3314C" w:rsidP="00607894">
            <w:pPr>
              <w:spacing w:after="240"/>
              <w:rPr>
                <w:rFonts w:ascii="GHEA Grapalat" w:eastAsia="GHEA Grapalat" w:hAnsi="GHEA Grapalat" w:cs="GHEA Grapalat"/>
                <w:sz w:val="16"/>
                <w:szCs w:val="16"/>
              </w:rPr>
            </w:pPr>
          </w:p>
        </w:tc>
      </w:tr>
      <w:tr w:rsidR="00B3314C" w14:paraId="79F9F9F3"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EFFC7AB"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9BB8AC"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6208783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bl>
    <w:p w14:paraId="05F6E32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Միջազգային կազմակերպության մասնակցությունը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6A940B1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751D0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6E71818" w14:textId="77777777" w:rsidR="00B3314C" w:rsidRDefault="00B3314C" w:rsidP="00607894">
            <w:pPr>
              <w:spacing w:after="240"/>
              <w:rPr>
                <w:rFonts w:ascii="GHEA Grapalat" w:eastAsia="GHEA Grapalat" w:hAnsi="GHEA Grapalat" w:cs="GHEA Grapalat"/>
                <w:sz w:val="16"/>
                <w:szCs w:val="16"/>
              </w:rPr>
            </w:pPr>
          </w:p>
        </w:tc>
      </w:tr>
      <w:tr w:rsidR="00B3314C" w14:paraId="0AFB333C"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7A37F0"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07C0D014" w14:textId="77777777" w:rsidR="00B3314C" w:rsidRDefault="00B3314C" w:rsidP="00607894">
            <w:pPr>
              <w:spacing w:after="240"/>
              <w:rPr>
                <w:rFonts w:ascii="GHEA Grapalat" w:eastAsia="GHEA Grapalat" w:hAnsi="GHEA Grapalat" w:cs="GHEA Grapalat"/>
                <w:sz w:val="16"/>
                <w:szCs w:val="16"/>
              </w:rPr>
            </w:pPr>
          </w:p>
        </w:tc>
      </w:tr>
      <w:tr w:rsidR="00B3314C" w14:paraId="191F1F57"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E93F7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4C349AB0" w14:textId="77777777" w:rsidR="00B3314C" w:rsidRDefault="00B3314C" w:rsidP="00607894">
            <w:pPr>
              <w:spacing w:after="240"/>
              <w:rPr>
                <w:rFonts w:ascii="GHEA Grapalat" w:eastAsia="GHEA Grapalat" w:hAnsi="GHEA Grapalat" w:cs="GHEA Grapalat"/>
                <w:sz w:val="16"/>
                <w:szCs w:val="16"/>
              </w:rPr>
            </w:pPr>
          </w:p>
        </w:tc>
      </w:tr>
      <w:tr w:rsidR="00B3314C" w14:paraId="657875E8"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02186E" w14:textId="77777777" w:rsidR="00B3314C" w:rsidRDefault="00B3314C" w:rsidP="00B3314C">
            <w:pPr>
              <w:numPr>
                <w:ilvl w:val="2"/>
                <w:numId w:val="43"/>
              </w:numPr>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D702D4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3858CD3"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bl>
    <w:p w14:paraId="59503DD7" w14:textId="77777777" w:rsidR="00B3314C" w:rsidRDefault="00B3314C" w:rsidP="00B3314C">
      <w:pPr>
        <w:rPr>
          <w:rFonts w:ascii="GHEA Grapalat" w:eastAsia="GHEA Grapalat" w:hAnsi="GHEA Grapalat" w:cs="GHEA Grapalat"/>
          <w:b/>
          <w:sz w:val="16"/>
          <w:szCs w:val="16"/>
        </w:rPr>
      </w:pPr>
    </w:p>
    <w:p w14:paraId="766144E8"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Իրական շահառուի տվյալները</w:t>
      </w:r>
    </w:p>
    <w:tbl>
      <w:tblPr>
        <w:tblpPr w:leftFromText="180" w:rightFromText="180" w:vertAnchor="text" w:horzAnchor="margin" w:tblpXSpec="center" w:tblpY="2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3314C" w14:paraId="403EFD2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9D766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FD3826B" w14:textId="77777777" w:rsidR="00B3314C" w:rsidRDefault="00B3314C" w:rsidP="00607894">
            <w:pPr>
              <w:spacing w:after="240"/>
              <w:rPr>
                <w:rFonts w:ascii="GHEA Grapalat" w:eastAsia="GHEA Grapalat" w:hAnsi="GHEA Grapalat" w:cs="GHEA Grapalat"/>
                <w:sz w:val="16"/>
                <w:szCs w:val="16"/>
              </w:rPr>
            </w:pPr>
          </w:p>
        </w:tc>
      </w:tr>
      <w:tr w:rsidR="00B3314C" w14:paraId="2B5915CB"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831A3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F9251CD" w14:textId="77777777" w:rsidR="00B3314C" w:rsidRDefault="00B3314C" w:rsidP="00607894">
            <w:pPr>
              <w:spacing w:after="240"/>
              <w:rPr>
                <w:rFonts w:ascii="GHEA Grapalat" w:eastAsia="GHEA Grapalat" w:hAnsi="GHEA Grapalat" w:cs="GHEA Grapalat"/>
                <w:sz w:val="16"/>
                <w:szCs w:val="16"/>
              </w:rPr>
            </w:pPr>
          </w:p>
        </w:tc>
      </w:tr>
      <w:tr w:rsidR="00B3314C" w14:paraId="31051EE2"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A5CB0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5A6A09C1" w14:textId="77777777" w:rsidR="00B3314C" w:rsidRDefault="00B3314C" w:rsidP="00607894">
            <w:pPr>
              <w:spacing w:after="240"/>
              <w:rPr>
                <w:rFonts w:ascii="GHEA Grapalat" w:eastAsia="GHEA Grapalat" w:hAnsi="GHEA Grapalat" w:cs="GHEA Grapalat"/>
                <w:sz w:val="16"/>
                <w:szCs w:val="16"/>
              </w:rPr>
            </w:pPr>
          </w:p>
        </w:tc>
      </w:tr>
      <w:tr w:rsidR="00B3314C" w14:paraId="203C684E"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7EA1EA"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1116515F" w14:textId="77777777" w:rsidR="00B3314C" w:rsidRDefault="00B3314C" w:rsidP="00607894">
            <w:pPr>
              <w:spacing w:after="240"/>
              <w:rPr>
                <w:rFonts w:ascii="GHEA Grapalat" w:eastAsia="GHEA Grapalat" w:hAnsi="GHEA Grapalat" w:cs="GHEA Grapalat"/>
                <w:sz w:val="16"/>
                <w:szCs w:val="16"/>
              </w:rPr>
            </w:pPr>
          </w:p>
        </w:tc>
      </w:tr>
      <w:tr w:rsidR="00B3314C" w14:paraId="128B032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7A340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32BCE03" w14:textId="77777777" w:rsidR="00B3314C" w:rsidRDefault="00B3314C" w:rsidP="00607894">
            <w:pPr>
              <w:spacing w:after="240"/>
              <w:rPr>
                <w:rFonts w:ascii="GHEA Grapalat" w:eastAsia="GHEA Grapalat" w:hAnsi="GHEA Grapalat" w:cs="GHEA Grapalat"/>
                <w:sz w:val="16"/>
                <w:szCs w:val="16"/>
              </w:rPr>
            </w:pPr>
          </w:p>
        </w:tc>
      </w:tr>
      <w:tr w:rsidR="00B3314C" w14:paraId="61F40459"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050CF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2ECF4E1A" w14:textId="77777777" w:rsidR="00B3314C" w:rsidRDefault="00B3314C" w:rsidP="00607894">
            <w:pPr>
              <w:spacing w:after="240"/>
              <w:rPr>
                <w:rFonts w:ascii="GHEA Grapalat" w:eastAsia="GHEA Grapalat" w:hAnsi="GHEA Grapalat" w:cs="GHEA Grapalat"/>
                <w:sz w:val="16"/>
                <w:szCs w:val="16"/>
              </w:rPr>
            </w:pPr>
          </w:p>
        </w:tc>
      </w:tr>
    </w:tbl>
    <w:p w14:paraId="6957C06B"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Անձի ինքնությունը հավաստող տվյալները</w:t>
      </w:r>
    </w:p>
    <w:p w14:paraId="667DACE6"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Անձը հաստատող փաստաթուղթը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624C34C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5EE0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8CBECE8" w14:textId="77777777" w:rsidR="00B3314C" w:rsidRDefault="00B3314C" w:rsidP="00607894">
            <w:pPr>
              <w:spacing w:after="240"/>
              <w:rPr>
                <w:rFonts w:ascii="GHEA Grapalat" w:eastAsia="GHEA Grapalat" w:hAnsi="GHEA Grapalat" w:cs="GHEA Grapalat"/>
                <w:sz w:val="16"/>
                <w:szCs w:val="16"/>
              </w:rPr>
            </w:pPr>
          </w:p>
        </w:tc>
      </w:tr>
      <w:tr w:rsidR="00B3314C" w14:paraId="392C313B"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92A95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57734AA" w14:textId="77777777" w:rsidR="00B3314C" w:rsidRDefault="00B3314C" w:rsidP="00607894">
            <w:pPr>
              <w:spacing w:after="240"/>
              <w:rPr>
                <w:rFonts w:ascii="GHEA Grapalat" w:eastAsia="GHEA Grapalat" w:hAnsi="GHEA Grapalat" w:cs="GHEA Grapalat"/>
                <w:sz w:val="16"/>
                <w:szCs w:val="16"/>
              </w:rPr>
            </w:pPr>
          </w:p>
        </w:tc>
      </w:tr>
      <w:tr w:rsidR="00B3314C" w14:paraId="663E385A"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69653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lastRenderedPageBreak/>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395E004C" w14:textId="77777777" w:rsidR="00B3314C" w:rsidRDefault="00B3314C" w:rsidP="00607894">
            <w:pPr>
              <w:spacing w:after="240"/>
              <w:rPr>
                <w:rFonts w:ascii="GHEA Grapalat" w:eastAsia="GHEA Grapalat" w:hAnsi="GHEA Grapalat" w:cs="GHEA Grapalat"/>
                <w:sz w:val="16"/>
                <w:szCs w:val="16"/>
              </w:rPr>
            </w:pPr>
          </w:p>
        </w:tc>
      </w:tr>
      <w:tr w:rsidR="00B3314C" w14:paraId="1EE9F923"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04BF3D"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D29929A" w14:textId="77777777" w:rsidR="00B3314C" w:rsidRDefault="00B3314C" w:rsidP="00607894">
            <w:pPr>
              <w:spacing w:after="240"/>
              <w:rPr>
                <w:rFonts w:ascii="GHEA Grapalat" w:eastAsia="GHEA Grapalat" w:hAnsi="GHEA Grapalat" w:cs="GHEA Grapalat"/>
                <w:sz w:val="16"/>
                <w:szCs w:val="16"/>
              </w:rPr>
            </w:pPr>
          </w:p>
        </w:tc>
      </w:tr>
      <w:tr w:rsidR="00B3314C" w14:paraId="1C5CBE2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07695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461F0B8" w14:textId="77777777" w:rsidR="00B3314C" w:rsidRDefault="00B3314C" w:rsidP="00607894">
            <w:pPr>
              <w:spacing w:after="240"/>
              <w:rPr>
                <w:rFonts w:ascii="GHEA Grapalat" w:eastAsia="GHEA Grapalat" w:hAnsi="GHEA Grapalat" w:cs="GHEA Grapalat"/>
                <w:sz w:val="16"/>
                <w:szCs w:val="16"/>
              </w:rPr>
            </w:pPr>
          </w:p>
        </w:tc>
      </w:tr>
    </w:tbl>
    <w:p w14:paraId="2CF89D70"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Անձի հաշվառման հասցեն</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7332B08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CAA6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8E20DA7" w14:textId="77777777" w:rsidR="00B3314C" w:rsidRDefault="00B3314C" w:rsidP="00607894">
            <w:pPr>
              <w:spacing w:after="240"/>
              <w:rPr>
                <w:rFonts w:ascii="GHEA Grapalat" w:eastAsia="GHEA Grapalat" w:hAnsi="GHEA Grapalat" w:cs="GHEA Grapalat"/>
                <w:sz w:val="16"/>
                <w:szCs w:val="16"/>
              </w:rPr>
            </w:pPr>
          </w:p>
        </w:tc>
      </w:tr>
      <w:tr w:rsidR="00B3314C" w14:paraId="30C4D95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AA5A3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4530A73" w14:textId="77777777" w:rsidR="00B3314C" w:rsidRDefault="00B3314C" w:rsidP="00607894">
            <w:pPr>
              <w:spacing w:after="240"/>
              <w:rPr>
                <w:rFonts w:ascii="GHEA Grapalat" w:eastAsia="GHEA Grapalat" w:hAnsi="GHEA Grapalat" w:cs="GHEA Grapalat"/>
                <w:sz w:val="16"/>
                <w:szCs w:val="16"/>
              </w:rPr>
            </w:pPr>
          </w:p>
        </w:tc>
      </w:tr>
      <w:tr w:rsidR="00B3314C" w14:paraId="731DA6D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D27FF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8836099" w14:textId="77777777" w:rsidR="00B3314C" w:rsidRDefault="00B3314C" w:rsidP="00607894">
            <w:pPr>
              <w:spacing w:after="240"/>
              <w:rPr>
                <w:rFonts w:ascii="GHEA Grapalat" w:eastAsia="GHEA Grapalat" w:hAnsi="GHEA Grapalat" w:cs="GHEA Grapalat"/>
                <w:sz w:val="16"/>
                <w:szCs w:val="16"/>
              </w:rPr>
            </w:pPr>
          </w:p>
        </w:tc>
      </w:tr>
      <w:tr w:rsidR="00B3314C" w14:paraId="34351ED4"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95ACF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0186DB2" w14:textId="77777777" w:rsidR="00B3314C" w:rsidRDefault="00B3314C" w:rsidP="00607894">
            <w:pPr>
              <w:spacing w:after="240"/>
              <w:rPr>
                <w:rFonts w:ascii="GHEA Grapalat" w:eastAsia="GHEA Grapalat" w:hAnsi="GHEA Grapalat" w:cs="GHEA Grapalat"/>
                <w:sz w:val="16"/>
                <w:szCs w:val="16"/>
              </w:rPr>
            </w:pPr>
          </w:p>
        </w:tc>
      </w:tr>
    </w:tbl>
    <w:p w14:paraId="74EC8AB2"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Անձի բնակության հասցեն</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3314C" w14:paraId="2C585BB2"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91CD25"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177CF4C" w14:textId="77777777" w:rsidR="00B3314C" w:rsidRDefault="00B3314C" w:rsidP="00607894">
            <w:pPr>
              <w:spacing w:after="240"/>
              <w:rPr>
                <w:rFonts w:ascii="GHEA Grapalat" w:eastAsia="GHEA Grapalat" w:hAnsi="GHEA Grapalat" w:cs="GHEA Grapalat"/>
                <w:sz w:val="16"/>
                <w:szCs w:val="16"/>
              </w:rPr>
            </w:pPr>
          </w:p>
        </w:tc>
      </w:tr>
      <w:tr w:rsidR="00B3314C" w14:paraId="4CF77DAE"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2814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4E62A74" w14:textId="77777777" w:rsidR="00B3314C" w:rsidRDefault="00B3314C" w:rsidP="00607894">
            <w:pPr>
              <w:spacing w:after="240"/>
              <w:rPr>
                <w:rFonts w:ascii="GHEA Grapalat" w:eastAsia="GHEA Grapalat" w:hAnsi="GHEA Grapalat" w:cs="GHEA Grapalat"/>
                <w:sz w:val="16"/>
                <w:szCs w:val="16"/>
              </w:rPr>
            </w:pPr>
          </w:p>
        </w:tc>
      </w:tr>
      <w:tr w:rsidR="00B3314C" w14:paraId="3E1E88B1"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9D585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8541E63" w14:textId="77777777" w:rsidR="00B3314C" w:rsidRDefault="00B3314C" w:rsidP="00607894">
            <w:pPr>
              <w:spacing w:after="240"/>
              <w:rPr>
                <w:rFonts w:ascii="GHEA Grapalat" w:eastAsia="GHEA Grapalat" w:hAnsi="GHEA Grapalat" w:cs="GHEA Grapalat"/>
                <w:sz w:val="16"/>
                <w:szCs w:val="16"/>
              </w:rPr>
            </w:pPr>
          </w:p>
        </w:tc>
      </w:tr>
      <w:tr w:rsidR="00B3314C" w14:paraId="516E4524"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6EC824"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Փողոցի անվանումը, շենքը (տունը), 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900DEC1" w14:textId="77777777" w:rsidR="00B3314C" w:rsidRDefault="00B3314C" w:rsidP="00607894">
            <w:pPr>
              <w:spacing w:after="240"/>
              <w:rPr>
                <w:rFonts w:ascii="GHEA Grapalat" w:eastAsia="GHEA Grapalat" w:hAnsi="GHEA Grapalat" w:cs="GHEA Grapalat"/>
                <w:sz w:val="16"/>
                <w:szCs w:val="16"/>
              </w:rPr>
            </w:pPr>
          </w:p>
        </w:tc>
      </w:tr>
    </w:tbl>
    <w:p w14:paraId="0E5F444E" w14:textId="77777777" w:rsidR="00B3314C" w:rsidRDefault="00B3314C" w:rsidP="00B3314C">
      <w:pPr>
        <w:numPr>
          <w:ilvl w:val="1"/>
          <w:numId w:val="43"/>
        </w:numPr>
        <w:spacing w:after="160"/>
        <w:ind w:left="702"/>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3314C" w14:paraId="6F5DAE55" w14:textId="77777777" w:rsidTr="0060789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7CC301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w:t>
            </w:r>
            <w:r>
              <w:rPr>
                <w:rFonts w:ascii="MS Mincho" w:eastAsia="MS Mincho" w:hAnsi="MS Mincho" w:cs="MS Mincho" w:hint="eastAsia"/>
                <w:sz w:val="16"/>
                <w:szCs w:val="16"/>
              </w:rPr>
              <w:t>․</w:t>
            </w:r>
            <w:r>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3314C" w14:paraId="2DA8B6CB" w14:textId="77777777" w:rsidTr="0060789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F5D3E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F742D" w14:textId="77777777" w:rsidR="00B3314C" w:rsidRDefault="00B3314C" w:rsidP="00607894">
            <w:pPr>
              <w:spacing w:after="240"/>
              <w:rPr>
                <w:rFonts w:ascii="GHEA Grapalat" w:eastAsia="GHEA Grapalat" w:hAnsi="GHEA Grapalat" w:cs="GHEA Grapalat"/>
                <w:sz w:val="16"/>
                <w:szCs w:val="16"/>
              </w:rPr>
            </w:pPr>
          </w:p>
        </w:tc>
      </w:tr>
      <w:tr w:rsidR="00B3314C" w14:paraId="0B90AF52" w14:textId="77777777" w:rsidTr="0060789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79586C"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641F670"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B97D9E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r w:rsidR="00B3314C" w14:paraId="21513DAF"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8A29C41"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բ</w:t>
            </w:r>
            <w:r>
              <w:rPr>
                <w:rFonts w:ascii="MS Mincho" w:eastAsia="MS Mincho" w:hAnsi="MS Mincho" w:cs="MS Mincho" w:hint="eastAsia"/>
                <w:sz w:val="16"/>
                <w:szCs w:val="16"/>
              </w:rPr>
              <w:t>․</w:t>
            </w:r>
            <w:r>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B3314C" w14:paraId="69CD4D5E"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4B834C5"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գ</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Pr>
                <w:rFonts w:ascii="GHEA Grapalat" w:hAnsi="GHEA Grapalat"/>
                <w:sz w:val="16"/>
                <w:szCs w:val="16"/>
              </w:rPr>
              <w:t xml:space="preserve"> </w:t>
            </w:r>
            <w:r>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041E0D42"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3314C" w14:paraId="69367799" w14:textId="77777777" w:rsidTr="0060789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FEF44FE"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3314C" w14:paraId="1E72F1F2" w14:textId="77777777" w:rsidTr="0060789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9712A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63B47ED7" w14:textId="77777777" w:rsidR="00B3314C" w:rsidRDefault="00B3314C" w:rsidP="00607894">
            <w:pPr>
              <w:spacing w:after="240"/>
              <w:rPr>
                <w:rFonts w:ascii="GHEA Grapalat" w:eastAsia="GHEA Grapalat" w:hAnsi="GHEA Grapalat" w:cs="GHEA Grapalat"/>
                <w:sz w:val="16"/>
                <w:szCs w:val="16"/>
              </w:rPr>
            </w:pPr>
          </w:p>
        </w:tc>
      </w:tr>
      <w:tr w:rsidR="00B3314C" w14:paraId="543CE64F" w14:textId="77777777" w:rsidTr="0060789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A3B6"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586D4BF1"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Ուղղակի մասնակցություն</w:t>
            </w:r>
          </w:p>
          <w:p w14:paraId="740739AF"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Անուղղակի մասնակցություն</w:t>
            </w:r>
          </w:p>
        </w:tc>
      </w:tr>
      <w:tr w:rsidR="00B3314C" w14:paraId="525EF437"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F5C48B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բ</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 xml:space="preserve">իրավունք ունի նշանակելու կամ հեռացնելու իրավաբանական անձի կառավարման մարմինների </w:t>
            </w:r>
            <w:r>
              <w:rPr>
                <w:rFonts w:ascii="GHEA Grapalat" w:eastAsia="GHEA Grapalat" w:hAnsi="GHEA Grapalat" w:cs="GHEA Grapalat"/>
                <w:sz w:val="16"/>
                <w:szCs w:val="16"/>
              </w:rPr>
              <w:lastRenderedPageBreak/>
              <w:t>անդամների մեծամասնությանը</w:t>
            </w:r>
          </w:p>
        </w:tc>
      </w:tr>
      <w:tr w:rsidR="00B3314C" w14:paraId="681EDFDF"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FCBCA5C"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lastRenderedPageBreak/>
              <w:t>☐</w:t>
            </w:r>
            <w:r>
              <w:rPr>
                <w:rFonts w:ascii="GHEA Grapalat" w:eastAsia="GHEA Grapalat" w:hAnsi="GHEA Grapalat" w:cs="GHEA Grapalat"/>
                <w:sz w:val="16"/>
                <w:szCs w:val="16"/>
              </w:rPr>
              <w:tab/>
              <w:t>գ</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3314C" w14:paraId="45CEBE0A"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37F4D8D"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դ</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իրավաբանական անձի նկատմամբ իրականացնում է իրական (փաստացի) վերահսկողություն այլ միջոցներով</w:t>
            </w:r>
          </w:p>
        </w:tc>
      </w:tr>
      <w:tr w:rsidR="00B3314C" w14:paraId="4321C245" w14:textId="77777777" w:rsidTr="0060789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75D58B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ե</w:t>
            </w:r>
            <w:r>
              <w:rPr>
                <w:rFonts w:ascii="MS Mincho" w:eastAsia="MS Mincho" w:hAnsi="MS Mincho" w:cs="MS Mincho" w:hint="eastAsia"/>
                <w:sz w:val="16"/>
                <w:szCs w:val="16"/>
              </w:rPr>
              <w:t>․</w:t>
            </w:r>
            <w:r>
              <w:rPr>
                <w:rFonts w:ascii="GHEA Grapalat" w:eastAsia="Cambria Math" w:hAnsi="GHEA Grapalat" w:cs="Cambria Math"/>
                <w:sz w:val="16"/>
                <w:szCs w:val="16"/>
              </w:rPr>
              <w:t xml:space="preserve"> </w:t>
            </w:r>
            <w:r>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1269DB9"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9015" w:type="dxa"/>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B3314C" w14:paraId="0A34B9EA"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7D6EB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Իրական շահառու դառնալու օրը, ամիսը, տարին</w:t>
            </w:r>
          </w:p>
        </w:tc>
        <w:tc>
          <w:tcPr>
            <w:tcW w:w="6179" w:type="dxa"/>
            <w:tcBorders>
              <w:top w:val="single" w:sz="4" w:space="0" w:color="000000"/>
              <w:left w:val="single" w:sz="4" w:space="0" w:color="000000"/>
              <w:bottom w:val="single" w:sz="4" w:space="0" w:color="000000"/>
              <w:right w:val="single" w:sz="4" w:space="0" w:color="000000"/>
            </w:tcBorders>
            <w:vAlign w:val="center"/>
          </w:tcPr>
          <w:p w14:paraId="040D3847" w14:textId="77777777" w:rsidR="00B3314C" w:rsidRDefault="00B3314C" w:rsidP="00607894">
            <w:pPr>
              <w:spacing w:after="240"/>
              <w:rPr>
                <w:rFonts w:ascii="GHEA Grapalat" w:eastAsia="GHEA Grapalat" w:hAnsi="GHEA Grapalat" w:cs="GHEA Grapalat"/>
                <w:sz w:val="16"/>
                <w:szCs w:val="16"/>
              </w:rPr>
            </w:pPr>
          </w:p>
        </w:tc>
      </w:tr>
      <w:tr w:rsidR="00B3314C" w14:paraId="58339F6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CCE960"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Կազմակերպության նկատմամբ վերահսկողության իրականացումը</w:t>
            </w:r>
          </w:p>
        </w:tc>
        <w:tc>
          <w:tcPr>
            <w:tcW w:w="6179" w:type="dxa"/>
            <w:tcBorders>
              <w:top w:val="single" w:sz="4" w:space="0" w:color="000000"/>
              <w:left w:val="single" w:sz="4" w:space="0" w:color="000000"/>
              <w:bottom w:val="single" w:sz="4" w:space="0" w:color="000000"/>
              <w:right w:val="single" w:sz="4" w:space="0" w:color="000000"/>
            </w:tcBorders>
            <w:vAlign w:val="center"/>
            <w:hideMark/>
          </w:tcPr>
          <w:p w14:paraId="0721D787"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 xml:space="preserve">Առանձին </w:t>
            </w:r>
          </w:p>
          <w:p w14:paraId="38560CBE" w14:textId="77777777" w:rsidR="00B3314C" w:rsidRDefault="00B3314C" w:rsidP="00607894">
            <w:pPr>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Փոխկապակցված անձանց հետ համատեղ</w:t>
            </w:r>
          </w:p>
        </w:tc>
      </w:tr>
      <w:tr w:rsidR="00B3314C" w14:paraId="1A93AE1D" w14:textId="77777777" w:rsidTr="0060789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80099"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79" w:type="dxa"/>
            <w:tcBorders>
              <w:top w:val="single" w:sz="4" w:space="0" w:color="000000"/>
              <w:left w:val="single" w:sz="4" w:space="0" w:color="000000"/>
              <w:bottom w:val="single" w:sz="4" w:space="0" w:color="000000"/>
              <w:right w:val="single" w:sz="4" w:space="0" w:color="000000"/>
            </w:tcBorders>
            <w:vAlign w:val="center"/>
            <w:hideMark/>
          </w:tcPr>
          <w:p w14:paraId="49BBCBEB"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Այո</w:t>
            </w:r>
          </w:p>
          <w:p w14:paraId="448AC426" w14:textId="77777777" w:rsidR="00B3314C" w:rsidRDefault="00B3314C" w:rsidP="00607894">
            <w:pPr>
              <w:spacing w:after="240"/>
              <w:rPr>
                <w:rFonts w:ascii="GHEA Grapalat" w:eastAsia="GHEA Grapalat" w:hAnsi="GHEA Grapalat" w:cs="GHEA Grapalat"/>
                <w:sz w:val="16"/>
                <w:szCs w:val="16"/>
              </w:rPr>
            </w:pPr>
            <w:r>
              <w:rPr>
                <w:rFonts w:ascii="Segoe UI Symbol" w:eastAsia="MS Gothic" w:hAnsi="Segoe UI Symbol" w:cs="Segoe UI Symbol"/>
                <w:sz w:val="16"/>
                <w:szCs w:val="16"/>
              </w:rPr>
              <w:t>☐</w:t>
            </w:r>
            <w:r>
              <w:rPr>
                <w:rFonts w:ascii="GHEA Grapalat" w:eastAsia="GHEA Grapalat" w:hAnsi="GHEA Grapalat" w:cs="GHEA Grapalat"/>
                <w:sz w:val="16"/>
                <w:szCs w:val="16"/>
              </w:rPr>
              <w:tab/>
              <w:t>Ոչ</w:t>
            </w:r>
          </w:p>
        </w:tc>
      </w:tr>
    </w:tbl>
    <w:p w14:paraId="2E8B4CE0"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կոնտակտային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3314C" w14:paraId="752A4B0F"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110C03"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Էլ</w:t>
            </w:r>
            <w:r>
              <w:rPr>
                <w:rFonts w:ascii="MS Mincho" w:eastAsia="MS Mincho" w:hAnsi="MS Mincho" w:cs="MS Mincho" w:hint="eastAsia"/>
                <w:color w:val="000000"/>
                <w:sz w:val="16"/>
                <w:szCs w:val="16"/>
              </w:rPr>
              <w:t>․</w:t>
            </w:r>
            <w:r>
              <w:rPr>
                <w:rFonts w:ascii="GHEA Grapalat" w:eastAsia="GHEA Grapalat" w:hAnsi="GHEA Grapalat" w:cs="GHEA Grapalat"/>
                <w:color w:val="000000"/>
                <w:sz w:val="16"/>
                <w:szCs w:val="16"/>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7606925F" w14:textId="77777777" w:rsidR="00B3314C" w:rsidRDefault="00B3314C" w:rsidP="00607894">
            <w:pPr>
              <w:spacing w:after="240"/>
              <w:rPr>
                <w:rFonts w:ascii="GHEA Grapalat" w:eastAsia="GHEA Grapalat" w:hAnsi="GHEA Grapalat" w:cs="GHEA Grapalat"/>
                <w:sz w:val="16"/>
                <w:szCs w:val="16"/>
              </w:rPr>
            </w:pPr>
          </w:p>
        </w:tc>
      </w:tr>
      <w:tr w:rsidR="00B3314C" w14:paraId="31A80AC6" w14:textId="77777777" w:rsidTr="0060789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8E64B9"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BBB0B29" w14:textId="77777777" w:rsidR="00B3314C" w:rsidRDefault="00B3314C" w:rsidP="00607894">
            <w:pPr>
              <w:spacing w:after="240"/>
              <w:rPr>
                <w:rFonts w:ascii="GHEA Grapalat" w:eastAsia="GHEA Grapalat" w:hAnsi="GHEA Grapalat" w:cs="GHEA Grapalat"/>
                <w:sz w:val="16"/>
                <w:szCs w:val="16"/>
              </w:rPr>
            </w:pPr>
          </w:p>
        </w:tc>
      </w:tr>
    </w:tbl>
    <w:p w14:paraId="16B21078" w14:textId="77777777" w:rsidR="00B3314C" w:rsidRDefault="00B3314C" w:rsidP="00B3314C">
      <w:pPr>
        <w:rPr>
          <w:rFonts w:ascii="GHEA Grapalat" w:eastAsia="GHEA Grapalat" w:hAnsi="GHEA Grapalat" w:cs="GHEA Grapalat"/>
          <w:i/>
          <w:color w:val="000000"/>
          <w:sz w:val="16"/>
          <w:szCs w:val="16"/>
        </w:rPr>
      </w:pPr>
    </w:p>
    <w:p w14:paraId="482E8A75"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Միջանկյալ իրավաբանական անձինք</w:t>
      </w:r>
    </w:p>
    <w:tbl>
      <w:tblPr>
        <w:tblpPr w:leftFromText="180" w:rightFromText="180" w:vertAnchor="text" w:horzAnchor="margin" w:tblpXSpec="center" w:tblpY="3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1B8165C6"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82938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8637B62" w14:textId="77777777" w:rsidR="00B3314C" w:rsidRDefault="00B3314C" w:rsidP="00607894">
            <w:pPr>
              <w:spacing w:after="240"/>
              <w:rPr>
                <w:rFonts w:ascii="GHEA Grapalat" w:eastAsia="GHEA Grapalat" w:hAnsi="GHEA Grapalat" w:cs="GHEA Grapalat"/>
                <w:sz w:val="16"/>
                <w:szCs w:val="16"/>
              </w:rPr>
            </w:pPr>
          </w:p>
        </w:tc>
      </w:tr>
      <w:tr w:rsidR="00B3314C" w14:paraId="7048287A"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2A2A7B"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42AC8A73" w14:textId="77777777" w:rsidR="00B3314C" w:rsidRDefault="00B3314C" w:rsidP="00607894">
            <w:pPr>
              <w:spacing w:after="240"/>
              <w:rPr>
                <w:rFonts w:ascii="GHEA Grapalat" w:eastAsia="GHEA Grapalat" w:hAnsi="GHEA Grapalat" w:cs="GHEA Grapalat"/>
                <w:sz w:val="16"/>
                <w:szCs w:val="16"/>
              </w:rPr>
            </w:pPr>
          </w:p>
        </w:tc>
      </w:tr>
      <w:tr w:rsidR="00B3314C" w14:paraId="180C78BB"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45D432"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0EA5003" w14:textId="77777777" w:rsidR="00B3314C" w:rsidRDefault="00B3314C" w:rsidP="00607894">
            <w:pPr>
              <w:spacing w:after="240"/>
              <w:rPr>
                <w:rFonts w:ascii="GHEA Grapalat" w:eastAsia="GHEA Grapalat" w:hAnsi="GHEA Grapalat" w:cs="GHEA Grapalat"/>
                <w:sz w:val="16"/>
                <w:szCs w:val="16"/>
              </w:rPr>
            </w:pPr>
          </w:p>
        </w:tc>
      </w:tr>
      <w:tr w:rsidR="00B3314C" w14:paraId="7EC73779"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80582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3C2AF2E" w14:textId="77777777" w:rsidR="00B3314C" w:rsidRDefault="00B3314C" w:rsidP="00607894">
            <w:pPr>
              <w:spacing w:after="240"/>
              <w:rPr>
                <w:rFonts w:ascii="GHEA Grapalat" w:eastAsia="GHEA Grapalat" w:hAnsi="GHEA Grapalat" w:cs="GHEA Grapalat"/>
                <w:sz w:val="16"/>
                <w:szCs w:val="16"/>
              </w:rPr>
            </w:pPr>
          </w:p>
        </w:tc>
      </w:tr>
      <w:tr w:rsidR="00B3314C" w14:paraId="5F47B488"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A80CE7"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3903BBC8" w14:textId="77777777" w:rsidR="00B3314C" w:rsidRDefault="00B3314C" w:rsidP="00607894">
            <w:pPr>
              <w:spacing w:after="240"/>
              <w:rPr>
                <w:rFonts w:ascii="GHEA Grapalat" w:eastAsia="GHEA Grapalat" w:hAnsi="GHEA Grapalat" w:cs="GHEA Grapalat"/>
                <w:sz w:val="16"/>
                <w:szCs w:val="16"/>
              </w:rPr>
            </w:pPr>
          </w:p>
        </w:tc>
      </w:tr>
      <w:tr w:rsidR="00B3314C" w14:paraId="76DA0800"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E5AD2E"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231AD80" w14:textId="77777777" w:rsidR="00B3314C" w:rsidRDefault="00B3314C" w:rsidP="00607894">
            <w:pPr>
              <w:spacing w:after="240"/>
              <w:rPr>
                <w:rFonts w:ascii="GHEA Grapalat" w:eastAsia="GHEA Grapalat" w:hAnsi="GHEA Grapalat" w:cs="GHEA Grapalat"/>
                <w:sz w:val="16"/>
                <w:szCs w:val="16"/>
              </w:rPr>
            </w:pPr>
          </w:p>
        </w:tc>
      </w:tr>
      <w:tr w:rsidR="00B3314C" w14:paraId="434A8CB0"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71D59F"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Գործադիր մարմնի ղեկավարի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B1D04B6" w14:textId="77777777" w:rsidR="00B3314C" w:rsidRDefault="00B3314C" w:rsidP="00607894">
            <w:pPr>
              <w:spacing w:after="240"/>
              <w:rPr>
                <w:rFonts w:ascii="GHEA Grapalat" w:eastAsia="GHEA Grapalat" w:hAnsi="GHEA Grapalat" w:cs="GHEA Grapalat"/>
                <w:sz w:val="16"/>
                <w:szCs w:val="16"/>
              </w:rPr>
            </w:pPr>
          </w:p>
        </w:tc>
      </w:tr>
    </w:tbl>
    <w:p w14:paraId="1E041C39"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 xml:space="preserve"> Կազմակերպության տվյալները</w:t>
      </w:r>
    </w:p>
    <w:p w14:paraId="1EBB79D8" w14:textId="77777777" w:rsidR="00B3314C" w:rsidRDefault="00B3314C" w:rsidP="00B3314C">
      <w:pPr>
        <w:numPr>
          <w:ilvl w:val="1"/>
          <w:numId w:val="43"/>
        </w:numPr>
        <w:spacing w:after="160"/>
        <w:ind w:left="788" w:hanging="431"/>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Իրական շահառուի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44D580E5" w14:textId="77777777" w:rsidTr="00607894">
        <w:trPr>
          <w:trHeight w:val="662"/>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3E23B8"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7FED11EC" w14:textId="77777777" w:rsidR="00B3314C" w:rsidRDefault="00B3314C" w:rsidP="00607894">
            <w:pPr>
              <w:spacing w:after="240"/>
              <w:rPr>
                <w:rFonts w:ascii="GHEA Grapalat" w:eastAsia="GHEA Grapalat" w:hAnsi="GHEA Grapalat" w:cs="GHEA Grapalat"/>
                <w:sz w:val="16"/>
                <w:szCs w:val="16"/>
              </w:rPr>
            </w:pPr>
          </w:p>
        </w:tc>
      </w:tr>
      <w:tr w:rsidR="00B3314C" w14:paraId="7B08E101"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DBEBC43"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294945D6" w14:textId="77777777" w:rsidR="00B3314C" w:rsidRDefault="00B3314C" w:rsidP="00607894">
            <w:pPr>
              <w:spacing w:after="240"/>
              <w:rPr>
                <w:rFonts w:ascii="GHEA Grapalat" w:eastAsia="GHEA Grapalat" w:hAnsi="GHEA Grapalat" w:cs="GHEA Grapalat"/>
                <w:sz w:val="16"/>
                <w:szCs w:val="16"/>
              </w:rPr>
            </w:pPr>
          </w:p>
        </w:tc>
      </w:tr>
      <w:tr w:rsidR="00B3314C" w14:paraId="2FD007A3"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EACE165"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694FA73F" w14:textId="77777777" w:rsidR="00B3314C" w:rsidRDefault="00B3314C" w:rsidP="00607894">
            <w:pPr>
              <w:spacing w:after="240"/>
              <w:rPr>
                <w:rFonts w:ascii="GHEA Grapalat" w:eastAsia="GHEA Grapalat" w:hAnsi="GHEA Grapalat" w:cs="GHEA Grapalat"/>
                <w:sz w:val="16"/>
                <w:szCs w:val="16"/>
              </w:rPr>
            </w:pPr>
          </w:p>
        </w:tc>
      </w:tr>
      <w:tr w:rsidR="00B3314C" w14:paraId="11C338B3"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5AC1B355"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5409A9C8" w14:textId="77777777" w:rsidR="00B3314C" w:rsidRDefault="00B3314C" w:rsidP="00607894">
            <w:pPr>
              <w:spacing w:after="240"/>
              <w:rPr>
                <w:rFonts w:ascii="GHEA Grapalat" w:eastAsia="GHEA Grapalat" w:hAnsi="GHEA Grapalat" w:cs="GHEA Grapalat"/>
                <w:sz w:val="16"/>
                <w:szCs w:val="16"/>
              </w:rPr>
            </w:pPr>
          </w:p>
        </w:tc>
      </w:tr>
      <w:tr w:rsidR="00B3314C" w14:paraId="18CA8C54" w14:textId="77777777" w:rsidTr="0060789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962D2BE" w14:textId="77777777" w:rsidR="00B3314C" w:rsidRDefault="00B3314C" w:rsidP="00607894">
            <w:pPr>
              <w:rPr>
                <w:rFonts w:ascii="GHEA Grapalat" w:eastAsia="GHEA Grapalat" w:hAnsi="GHEA Grapalat" w:cs="GHEA Grapalat"/>
                <w:color w:val="000000"/>
                <w:sz w:val="16"/>
                <w:szCs w:val="16"/>
              </w:rPr>
            </w:pPr>
          </w:p>
        </w:tc>
        <w:tc>
          <w:tcPr>
            <w:tcW w:w="6180" w:type="dxa"/>
            <w:tcBorders>
              <w:top w:val="single" w:sz="4" w:space="0" w:color="000000"/>
              <w:left w:val="single" w:sz="4" w:space="0" w:color="000000"/>
              <w:bottom w:val="single" w:sz="4" w:space="0" w:color="000000"/>
              <w:right w:val="single" w:sz="4" w:space="0" w:color="000000"/>
            </w:tcBorders>
          </w:tcPr>
          <w:p w14:paraId="2F3B80D7" w14:textId="77777777" w:rsidR="00B3314C" w:rsidRDefault="00B3314C" w:rsidP="00607894">
            <w:pPr>
              <w:spacing w:after="240"/>
              <w:rPr>
                <w:rFonts w:ascii="GHEA Grapalat" w:eastAsia="GHEA Grapalat" w:hAnsi="GHEA Grapalat" w:cs="GHEA Grapalat"/>
                <w:sz w:val="16"/>
                <w:szCs w:val="16"/>
              </w:rPr>
            </w:pPr>
          </w:p>
        </w:tc>
      </w:tr>
    </w:tbl>
    <w:p w14:paraId="2D762C49" w14:textId="77777777" w:rsidR="00B3314C" w:rsidRDefault="00B3314C" w:rsidP="00B3314C">
      <w:pPr>
        <w:numPr>
          <w:ilvl w:val="1"/>
          <w:numId w:val="43"/>
        </w:numPr>
        <w:spacing w:after="160"/>
        <w:ind w:left="788" w:hanging="431"/>
        <w:rPr>
          <w:rFonts w:ascii="GHEA Grapalat" w:eastAsia="GHEA Grapalat" w:hAnsi="GHEA Grapalat" w:cs="GHEA Grapalat"/>
          <w:i/>
          <w:sz w:val="16"/>
          <w:szCs w:val="16"/>
        </w:rPr>
      </w:pPr>
      <w:r>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3314C" w14:paraId="548EBA98"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98DC815"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F41A61F" w14:textId="77777777" w:rsidR="00B3314C" w:rsidRDefault="00B3314C" w:rsidP="00607894">
            <w:pPr>
              <w:spacing w:after="240"/>
              <w:rPr>
                <w:rFonts w:ascii="GHEA Grapalat" w:eastAsia="GHEA Grapalat" w:hAnsi="GHEA Grapalat" w:cs="GHEA Grapalat"/>
                <w:sz w:val="16"/>
                <w:szCs w:val="16"/>
              </w:rPr>
            </w:pPr>
          </w:p>
        </w:tc>
      </w:tr>
      <w:tr w:rsidR="00B3314C" w14:paraId="23002B07" w14:textId="77777777" w:rsidTr="0060789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993011" w14:textId="77777777" w:rsidR="00B3314C" w:rsidRDefault="00B3314C" w:rsidP="00B3314C">
            <w:pPr>
              <w:numPr>
                <w:ilvl w:val="2"/>
                <w:numId w:val="43"/>
              </w:numPr>
              <w:spacing w:after="160"/>
              <w:ind w:left="0" w:firstLine="0"/>
              <w:rPr>
                <w:rFonts w:ascii="GHEA Grapalat" w:eastAsia="GHEA Grapalat" w:hAnsi="GHEA Grapalat" w:cs="GHEA Grapalat"/>
                <w:color w:val="000000"/>
                <w:sz w:val="16"/>
                <w:szCs w:val="16"/>
              </w:rPr>
            </w:pPr>
            <w:r>
              <w:rPr>
                <w:rFonts w:ascii="GHEA Grapalat" w:eastAsia="GHEA Grapalat" w:hAnsi="GHEA Grapalat" w:cs="GHEA Grapalat"/>
                <w:color w:val="000000"/>
                <w:sz w:val="16"/>
                <w:szCs w:val="16"/>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9D59D4B" w14:textId="77777777" w:rsidR="00B3314C" w:rsidRDefault="00B3314C" w:rsidP="00607894">
            <w:pPr>
              <w:spacing w:after="240"/>
              <w:rPr>
                <w:rFonts w:ascii="GHEA Grapalat" w:eastAsia="GHEA Grapalat" w:hAnsi="GHEA Grapalat" w:cs="GHEA Grapalat"/>
                <w:sz w:val="16"/>
                <w:szCs w:val="16"/>
              </w:rPr>
            </w:pPr>
          </w:p>
        </w:tc>
      </w:tr>
    </w:tbl>
    <w:p w14:paraId="587F81C9" w14:textId="77777777" w:rsidR="00B3314C" w:rsidRDefault="00B3314C" w:rsidP="00B3314C">
      <w:pPr>
        <w:rPr>
          <w:rFonts w:ascii="GHEA Grapalat" w:eastAsia="GHEA Grapalat" w:hAnsi="GHEA Grapalat" w:cs="GHEA Grapalat"/>
          <w:i/>
          <w:sz w:val="16"/>
          <w:szCs w:val="16"/>
        </w:rPr>
      </w:pPr>
    </w:p>
    <w:p w14:paraId="2EA2D87C" w14:textId="77777777" w:rsidR="00B3314C" w:rsidRDefault="00B3314C" w:rsidP="00B3314C">
      <w:pPr>
        <w:numPr>
          <w:ilvl w:val="0"/>
          <w:numId w:val="43"/>
        </w:numPr>
        <w:rPr>
          <w:rFonts w:ascii="GHEA Grapalat" w:eastAsia="GHEA Grapalat" w:hAnsi="GHEA Grapalat" w:cs="GHEA Grapalat"/>
          <w:b/>
          <w:color w:val="000000"/>
          <w:sz w:val="16"/>
          <w:szCs w:val="16"/>
        </w:rPr>
      </w:pPr>
      <w:r>
        <w:rPr>
          <w:rFonts w:ascii="GHEA Grapalat" w:eastAsia="GHEA Grapalat" w:hAnsi="GHEA Grapalat" w:cs="GHEA Grapalat"/>
          <w:b/>
          <w:color w:val="000000"/>
          <w:sz w:val="16"/>
          <w:szCs w:val="16"/>
        </w:rPr>
        <w:t>Լրացուցիչ նշումներ</w:t>
      </w:r>
    </w:p>
    <w:tbl>
      <w:tblPr>
        <w:tblpPr w:leftFromText="180" w:rightFromText="180" w:vertAnchor="text" w:horzAnchor="margin" w:tblpXSpec="center"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3"/>
      </w:tblGrid>
      <w:tr w:rsidR="00B3314C" w14:paraId="1A565CC9" w14:textId="77777777" w:rsidTr="00607894">
        <w:trPr>
          <w:trHeight w:val="48"/>
        </w:trPr>
        <w:tc>
          <w:tcPr>
            <w:tcW w:w="9003" w:type="dxa"/>
            <w:tcBorders>
              <w:top w:val="single" w:sz="4" w:space="0" w:color="auto"/>
              <w:left w:val="single" w:sz="4" w:space="0" w:color="auto"/>
              <w:bottom w:val="single" w:sz="4" w:space="0" w:color="auto"/>
              <w:right w:val="single" w:sz="4" w:space="0" w:color="auto"/>
            </w:tcBorders>
            <w:shd w:val="clear" w:color="auto" w:fill="DBE5F1"/>
            <w:hideMark/>
          </w:tcPr>
          <w:p w14:paraId="3857C611" w14:textId="77777777" w:rsidR="00B3314C" w:rsidRDefault="00B3314C" w:rsidP="00607894">
            <w:pPr>
              <w:spacing w:after="160"/>
              <w:rPr>
                <w:rFonts w:ascii="GHEA Grapalat" w:eastAsia="GHEA Grapalat" w:hAnsi="GHEA Grapalat" w:cs="GHEA Grapalat"/>
                <w:i/>
                <w:color w:val="000000"/>
                <w:sz w:val="16"/>
                <w:szCs w:val="16"/>
              </w:rPr>
            </w:pPr>
            <w:r>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B3314C" w14:paraId="68CDDD38" w14:textId="77777777" w:rsidTr="00607894">
        <w:trPr>
          <w:trHeight w:val="709"/>
        </w:trPr>
        <w:tc>
          <w:tcPr>
            <w:tcW w:w="9003" w:type="dxa"/>
            <w:tcBorders>
              <w:top w:val="single" w:sz="4" w:space="0" w:color="auto"/>
              <w:left w:val="single" w:sz="4" w:space="0" w:color="auto"/>
              <w:bottom w:val="single" w:sz="4" w:space="0" w:color="auto"/>
              <w:right w:val="single" w:sz="4" w:space="0" w:color="auto"/>
            </w:tcBorders>
          </w:tcPr>
          <w:p w14:paraId="7E323FFE" w14:textId="77777777" w:rsidR="00B3314C" w:rsidRDefault="00B3314C" w:rsidP="00607894">
            <w:pPr>
              <w:rPr>
                <w:rFonts w:ascii="GHEA Grapalat" w:eastAsia="GHEA Grapalat" w:hAnsi="GHEA Grapalat" w:cs="GHEA Grapalat"/>
                <w:b/>
                <w:color w:val="000000"/>
                <w:sz w:val="16"/>
                <w:szCs w:val="16"/>
              </w:rPr>
            </w:pPr>
          </w:p>
        </w:tc>
      </w:tr>
    </w:tbl>
    <w:p w14:paraId="3CACA78D" w14:textId="77777777" w:rsidR="00B3314C" w:rsidRDefault="00B3314C" w:rsidP="00B3314C">
      <w:pPr>
        <w:rPr>
          <w:rFonts w:ascii="GHEA Grapalat" w:eastAsia="GHEA Grapalat" w:hAnsi="GHEA Grapalat" w:cs="GHEA Grapalat"/>
          <w:b/>
          <w:color w:val="000000"/>
          <w:sz w:val="16"/>
          <w:szCs w:val="16"/>
        </w:rPr>
      </w:pPr>
    </w:p>
    <w:p w14:paraId="46A4AFE1" w14:textId="77777777" w:rsidR="00B3314C" w:rsidRDefault="00B3314C" w:rsidP="00B3314C">
      <w:pPr>
        <w:rPr>
          <w:rFonts w:ascii="GHEA Grapalat" w:eastAsia="GHEA Grapalat" w:hAnsi="GHEA Grapalat" w:cs="GHEA Grapalat"/>
          <w:b/>
          <w:sz w:val="16"/>
          <w:szCs w:val="16"/>
        </w:rPr>
      </w:pPr>
    </w:p>
    <w:p w14:paraId="36FC148B" w14:textId="77777777" w:rsidR="00B3314C" w:rsidRPr="004C0754" w:rsidRDefault="00B3314C" w:rsidP="00B3314C">
      <w:pPr>
        <w:pStyle w:val="aff3"/>
        <w:numPr>
          <w:ilvl w:val="0"/>
          <w:numId w:val="44"/>
        </w:numPr>
        <w:jc w:val="center"/>
        <w:rPr>
          <w:rFonts w:ascii="GHEA Grapalat" w:eastAsia="GHEA Grapalat" w:hAnsi="GHEA Grapalat" w:cs="GHEA Grapalat"/>
          <w:b/>
          <w:sz w:val="14"/>
          <w:szCs w:val="14"/>
        </w:rPr>
      </w:pPr>
      <w:r w:rsidRPr="004C0754">
        <w:rPr>
          <w:rFonts w:ascii="GHEA Grapalat" w:eastAsia="GHEA Grapalat" w:hAnsi="GHEA Grapalat" w:cs="GHEA Grapalat"/>
          <w:b/>
          <w:sz w:val="14"/>
          <w:szCs w:val="14"/>
        </w:rPr>
        <w:t>Հայտարարագրի լրացման կարգը</w:t>
      </w:r>
    </w:p>
    <w:p w14:paraId="7FACEF1C" w14:textId="77777777" w:rsidR="00B3314C" w:rsidRDefault="00B3314C" w:rsidP="00B3314C">
      <w:pPr>
        <w:ind w:left="567"/>
        <w:jc w:val="center"/>
        <w:rPr>
          <w:rFonts w:ascii="GHEA Grapalat" w:eastAsia="GHEA Grapalat" w:hAnsi="GHEA Grapalat" w:cs="GHEA Grapalat"/>
          <w:color w:val="000000"/>
          <w:sz w:val="14"/>
          <w:szCs w:val="14"/>
        </w:rPr>
      </w:pPr>
    </w:p>
    <w:p w14:paraId="285E047A"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MS Mincho" w:hAnsi="MS Mincho" w:cs="MS Mincho" w:hint="eastAsia"/>
          <w:color w:val="000000"/>
          <w:sz w:val="14"/>
          <w:szCs w:val="14"/>
        </w:rPr>
        <w:t>․</w:t>
      </w:r>
    </w:p>
    <w:p w14:paraId="39DE872D"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8F48E6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sz w:val="14"/>
          <w:szCs w:val="14"/>
          <w:lang w:val="hy-AM"/>
        </w:rPr>
        <w:t xml:space="preserve">սույն ընթացակարգի </w:t>
      </w:r>
      <w:r>
        <w:rPr>
          <w:rFonts w:ascii="GHEA Grapalat" w:eastAsia="GHEA Grapalat" w:hAnsi="GHEA Grapalat" w:cs="GHEA Grapalat"/>
          <w:sz w:val="14"/>
          <w:szCs w:val="14"/>
        </w:rPr>
        <w:t>հայտում ներառվող փաստաթղթերը.</w:t>
      </w:r>
    </w:p>
    <w:p w14:paraId="4908FDE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90289D8" w14:textId="77777777" w:rsidR="00B3314C" w:rsidRDefault="00B3314C" w:rsidP="00B3314C">
      <w:pPr>
        <w:ind w:firstLine="567"/>
        <w:jc w:val="both"/>
        <w:rPr>
          <w:rFonts w:ascii="GHEA Grapalat" w:eastAsia="GHEA Grapalat" w:hAnsi="GHEA Grapalat" w:cs="GHEA Grapalat"/>
          <w:sz w:val="14"/>
          <w:szCs w:val="14"/>
        </w:rPr>
      </w:pPr>
    </w:p>
    <w:p w14:paraId="716F235E" w14:textId="77777777" w:rsidR="00B3314C"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w:t>
      </w:r>
      <w:r>
        <w:rPr>
          <w:rFonts w:ascii="GHEA Grapalat" w:eastAsia="GHEA Grapalat" w:hAnsi="GHEA Grapalat" w:cs="GHEA Grapalat"/>
          <w:color w:val="000000"/>
          <w:sz w:val="14"/>
          <w:szCs w:val="14"/>
        </w:rPr>
        <w:t xml:space="preserve"> 2-րդ բաժինը (Բաժնետոմսերի ցուցակման տվյալները)</w:t>
      </w:r>
      <w:r>
        <w:rPr>
          <w:rFonts w:ascii="GHEA Grapalat" w:eastAsia="GHEA Grapalat" w:hAnsi="GHEA Grapalat" w:cs="GHEA Grapalat"/>
          <w:b/>
          <w:color w:val="000000"/>
          <w:sz w:val="14"/>
          <w:szCs w:val="14"/>
        </w:rPr>
        <w:t xml:space="preserve"> </w:t>
      </w:r>
      <w:r>
        <w:rPr>
          <w:rFonts w:ascii="GHEA Grapalat" w:eastAsia="GHEA Grapalat" w:hAnsi="GHEA Grapalat" w:cs="GHEA Grapalat"/>
          <w:color w:val="000000"/>
          <w:sz w:val="14"/>
          <w:szCs w:val="14"/>
        </w:rPr>
        <w:t>լրացվում է, եթե Կազմակերպության կամ Կազմակերպություն</w:t>
      </w:r>
      <w:r>
        <w:rPr>
          <w:rFonts w:ascii="GHEA Grapalat" w:eastAsia="GHEA Grapalat" w:hAnsi="GHEA Grapalat" w:cs="GHEA Grapalat"/>
          <w:sz w:val="14"/>
          <w:szCs w:val="14"/>
        </w:rPr>
        <w:t xml:space="preserve">ն </w:t>
      </w:r>
      <w:r>
        <w:rPr>
          <w:rFonts w:ascii="GHEA Grapalat" w:eastAsia="GHEA Grapalat" w:hAnsi="GHEA Grapalat" w:cs="GHEA Grapalat"/>
          <w:color w:val="000000"/>
          <w:sz w:val="14"/>
          <w:szCs w:val="14"/>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sz w:val="14"/>
          <w:szCs w:val="14"/>
        </w:rPr>
        <w:t>այս</w:t>
      </w:r>
      <w:r>
        <w:rPr>
          <w:rFonts w:ascii="GHEA Grapalat" w:eastAsia="GHEA Grapalat" w:hAnsi="GHEA Grapalat" w:cs="GHEA Grapalat"/>
          <w:color w:val="000000"/>
          <w:sz w:val="14"/>
          <w:szCs w:val="14"/>
        </w:rPr>
        <w:t xml:space="preserve"> բաժինը լրացվում է Կազմակերպության կամ </w:t>
      </w:r>
      <w:r>
        <w:rPr>
          <w:rFonts w:ascii="GHEA Grapalat" w:eastAsia="GHEA Grapalat" w:hAnsi="GHEA Grapalat" w:cs="GHEA Grapalat"/>
          <w:sz w:val="14"/>
          <w:szCs w:val="14"/>
        </w:rPr>
        <w:t>Կազմակերպությունն</w:t>
      </w:r>
      <w:r>
        <w:rPr>
          <w:rFonts w:ascii="GHEA Grapalat" w:eastAsia="GHEA Grapalat" w:hAnsi="GHEA Grapalat" w:cs="GHEA Grapalat"/>
          <w:color w:val="000000"/>
          <w:sz w:val="14"/>
          <w:szCs w:val="14"/>
        </w:rPr>
        <w:t xml:space="preserve"> ամբողջությամբ վերահսկող այլ իրավաբանական անձի համար։ </w:t>
      </w:r>
      <w:r>
        <w:rPr>
          <w:rFonts w:ascii="GHEA Grapalat" w:eastAsia="GHEA Grapalat" w:hAnsi="GHEA Grapalat" w:cs="GHEA Grapalat"/>
          <w:sz w:val="14"/>
          <w:szCs w:val="14"/>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sz w:val="14"/>
          <w:szCs w:val="14"/>
        </w:rPr>
        <w:t>Այս բաժնում ենթաբաժինները լրացվում են հետևյալ կանոններով</w:t>
      </w:r>
      <w:r>
        <w:rPr>
          <w:rFonts w:ascii="MS Mincho" w:eastAsia="MS Mincho" w:hAnsi="MS Mincho" w:cs="MS Mincho" w:hint="eastAsia"/>
          <w:color w:val="000000"/>
          <w:sz w:val="14"/>
          <w:szCs w:val="14"/>
        </w:rPr>
        <w:t>․</w:t>
      </w:r>
    </w:p>
    <w:p w14:paraId="4FACCFBF"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AAC34E"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91356E9"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«Վերահսկողության մակարդակը» ենթաբաժինը լրացվում է, եթե հայտարարագրի 2</w:t>
      </w:r>
      <w:r>
        <w:rPr>
          <w:rFonts w:ascii="MS Mincho" w:eastAsia="MS Mincho" w:hAnsi="MS Mincho" w:cs="MS Mincho" w:hint="eastAsia"/>
          <w:sz w:val="14"/>
          <w:szCs w:val="14"/>
        </w:rPr>
        <w:t>․</w:t>
      </w:r>
      <w:r>
        <w:rPr>
          <w:rFonts w:ascii="GHEA Grapalat" w:eastAsia="GHEA Grapalat" w:hAnsi="GHEA Grapalat" w:cs="GHEA Grapalat"/>
          <w:sz w:val="14"/>
          <w:szCs w:val="14"/>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5F9FEBD" w14:textId="77777777" w:rsidR="00B3314C" w:rsidRDefault="00B3314C" w:rsidP="00B3314C">
      <w:pPr>
        <w:ind w:firstLine="567"/>
        <w:jc w:val="both"/>
        <w:rPr>
          <w:rFonts w:ascii="GHEA Grapalat" w:eastAsia="GHEA Grapalat" w:hAnsi="GHEA Grapalat" w:cs="GHEA Grapalat"/>
          <w:sz w:val="14"/>
          <w:szCs w:val="14"/>
        </w:rPr>
      </w:pPr>
    </w:p>
    <w:p w14:paraId="52AE672F"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sz w:val="14"/>
          <w:szCs w:val="14"/>
        </w:rPr>
        <w:t xml:space="preserve"> </w:t>
      </w:r>
      <w:r>
        <w:rPr>
          <w:rFonts w:ascii="GHEA Grapalat" w:eastAsia="GHEA Grapalat" w:hAnsi="GHEA Grapalat" w:cs="GHEA Grapalat"/>
          <w:color w:val="000000"/>
          <w:sz w:val="14"/>
          <w:szCs w:val="14"/>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MS Mincho" w:hAnsi="MS Mincho" w:cs="MS Mincho" w:hint="eastAsia"/>
          <w:color w:val="000000"/>
          <w:sz w:val="14"/>
          <w:szCs w:val="14"/>
        </w:rPr>
        <w:t>․</w:t>
      </w:r>
    </w:p>
    <w:p w14:paraId="07B95DB4"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D4C7DE2"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A86297C" w14:textId="77777777" w:rsidR="00B3314C" w:rsidRDefault="00B3314C" w:rsidP="00B3314C">
      <w:pPr>
        <w:ind w:left="1789" w:firstLine="567"/>
        <w:jc w:val="both"/>
        <w:rPr>
          <w:rFonts w:ascii="GHEA Grapalat" w:eastAsia="GHEA Grapalat" w:hAnsi="GHEA Grapalat" w:cs="GHEA Grapalat"/>
          <w:sz w:val="14"/>
          <w:szCs w:val="14"/>
        </w:rPr>
      </w:pPr>
    </w:p>
    <w:p w14:paraId="77F2408D"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color w:val="000000"/>
          <w:sz w:val="14"/>
          <w:szCs w:val="14"/>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14"/>
          <w:szCs w:val="14"/>
        </w:rPr>
        <w:t>․</w:t>
      </w:r>
    </w:p>
    <w:p w14:paraId="23A35E81"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D6D4950"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«Անձը հաստատող փաստաթուղթը» ենթաբաժնում լրացվում են տեղեկությունների իրական շահառուի անձը հաստատող փաստաթղթի վերաբերյալ.</w:t>
      </w:r>
    </w:p>
    <w:p w14:paraId="74A262B8"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«Անձի հաշվառման հասցեն» ենթաբաժնում լրացվում է իրական շահառուի հաշվառման վայրի հասցեն.</w:t>
      </w:r>
    </w:p>
    <w:p w14:paraId="14B212D3"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E88E460"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sz w:val="14"/>
          <w:szCs w:val="14"/>
        </w:rPr>
        <w:t>կազմակերպությունների)»</w:t>
      </w:r>
      <w:proofErr w:type="gramEnd"/>
      <w:r>
        <w:rPr>
          <w:rFonts w:ascii="GHEA Grapalat" w:eastAsia="GHEA Grapalat" w:hAnsi="GHEA Grapalat" w:cs="GHEA Grapalat"/>
          <w:sz w:val="14"/>
          <w:szCs w:val="14"/>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14"/>
          <w:szCs w:val="14"/>
        </w:rPr>
        <w:t>․</w:t>
      </w:r>
    </w:p>
    <w:p w14:paraId="34ADE16F"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w:t>
      </w:r>
      <w:r>
        <w:rPr>
          <w:rFonts w:ascii="MS Mincho" w:eastAsia="MS Mincho" w:hAnsi="MS Mincho" w:cs="MS Mincho" w:hint="eastAsia"/>
          <w:sz w:val="14"/>
          <w:szCs w:val="14"/>
        </w:rPr>
        <w:t>․</w:t>
      </w:r>
      <w:r>
        <w:rPr>
          <w:rFonts w:ascii="GHEA Grapalat" w:eastAsia="GHEA Grapalat" w:hAnsi="GHEA Grapalat" w:cs="GHEA Grapalat"/>
          <w:sz w:val="14"/>
          <w:szCs w:val="14"/>
        </w:rPr>
        <w:t xml:space="preserve"> Այս ենթաբաժնի «</w:t>
      </w:r>
      <w:r>
        <w:rPr>
          <w:rFonts w:ascii="GHEA Grapalat" w:eastAsia="GHEA Grapalat" w:hAnsi="GHEA Grapalat" w:cs="GHEA Grapalat"/>
          <w:b/>
          <w:sz w:val="14"/>
          <w:szCs w:val="14"/>
        </w:rPr>
        <w:t>ա</w:t>
      </w:r>
      <w:r>
        <w:rPr>
          <w:rFonts w:ascii="GHEA Grapalat" w:eastAsia="GHEA Grapalat" w:hAnsi="GHEA Grapalat" w:cs="GHEA Grapalat"/>
          <w:sz w:val="14"/>
          <w:szCs w:val="14"/>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sz w:val="14"/>
          <w:szCs w:val="14"/>
        </w:rPr>
        <w:t>մասնակցություն)։</w:t>
      </w:r>
      <w:proofErr w:type="gramEnd"/>
      <w:r>
        <w:rPr>
          <w:rFonts w:ascii="GHEA Grapalat" w:eastAsia="GHEA Grapalat" w:hAnsi="GHEA Grapalat" w:cs="GHEA Grapalat"/>
          <w:sz w:val="14"/>
          <w:szCs w:val="14"/>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AE3FC3"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w:t>
      </w:r>
      <w:r>
        <w:rPr>
          <w:rFonts w:ascii="MS Mincho" w:eastAsia="MS Mincho" w:hAnsi="MS Mincho" w:cs="MS Mincho" w:hint="eastAsia"/>
          <w:sz w:val="14"/>
          <w:szCs w:val="14"/>
        </w:rPr>
        <w:t>․</w:t>
      </w:r>
      <w:r>
        <w:rPr>
          <w:rFonts w:ascii="GHEA Grapalat" w:eastAsia="GHEA Grapalat" w:hAnsi="GHEA Grapalat" w:cs="GHEA Grapalat"/>
          <w:sz w:val="14"/>
          <w:szCs w:val="14"/>
        </w:rPr>
        <w:t xml:space="preserve"> Այս ենթաբաժնի «</w:t>
      </w:r>
      <w:r>
        <w:rPr>
          <w:rFonts w:ascii="GHEA Grapalat" w:eastAsia="GHEA Grapalat" w:hAnsi="GHEA Grapalat" w:cs="GHEA Grapalat"/>
          <w:b/>
          <w:sz w:val="14"/>
          <w:szCs w:val="14"/>
        </w:rPr>
        <w:t>բ</w:t>
      </w:r>
      <w:r>
        <w:rPr>
          <w:rFonts w:ascii="GHEA Grapalat" w:eastAsia="GHEA Grapalat" w:hAnsi="GHEA Grapalat" w:cs="GHEA Grapalat"/>
          <w:sz w:val="14"/>
          <w:szCs w:val="14"/>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0D0C68C"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գ</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գ</w:t>
      </w:r>
      <w:r>
        <w:rPr>
          <w:rFonts w:ascii="GHEA Grapalat" w:eastAsia="GHEA Grapalat" w:hAnsi="GHEA Grapalat" w:cs="GHEA Grapalat"/>
          <w:sz w:val="14"/>
          <w:szCs w:val="1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145DD73B"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sz w:val="14"/>
          <w:szCs w:val="14"/>
        </w:rPr>
        <w:t>համար)»</w:t>
      </w:r>
      <w:proofErr w:type="gramEnd"/>
      <w:r>
        <w:rPr>
          <w:rFonts w:ascii="GHEA Grapalat" w:eastAsia="GHEA Grapalat" w:hAnsi="GHEA Grapalat" w:cs="GHEA Grapalat"/>
          <w:sz w:val="14"/>
          <w:szCs w:val="14"/>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sz w:val="14"/>
          <w:szCs w:val="14"/>
        </w:rPr>
        <w:t>․</w:t>
      </w:r>
      <w:r>
        <w:rPr>
          <w:rFonts w:ascii="GHEA Grapalat" w:eastAsia="GHEA Grapalat" w:hAnsi="GHEA Grapalat" w:cs="GHEA Grapalat"/>
          <w:sz w:val="14"/>
          <w:szCs w:val="14"/>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14"/>
          <w:szCs w:val="14"/>
        </w:rPr>
        <w:t>․</w:t>
      </w:r>
    </w:p>
    <w:p w14:paraId="6F16BB56"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ա</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ա</w:t>
      </w:r>
      <w:r>
        <w:rPr>
          <w:rFonts w:ascii="GHEA Grapalat" w:eastAsia="GHEA Grapalat" w:hAnsi="GHEA Grapalat" w:cs="GHEA Grapalat"/>
          <w:sz w:val="14"/>
          <w:szCs w:val="14"/>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1DC854"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բ</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բ</w:t>
      </w:r>
      <w:r>
        <w:rPr>
          <w:rFonts w:ascii="GHEA Grapalat" w:eastAsia="GHEA Grapalat" w:hAnsi="GHEA Grapalat" w:cs="GHEA Grapalat"/>
          <w:sz w:val="14"/>
          <w:szCs w:val="14"/>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4F9B228B"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գ</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գ</w:t>
      </w:r>
      <w:r>
        <w:rPr>
          <w:rFonts w:ascii="GHEA Grapalat" w:eastAsia="GHEA Grapalat" w:hAnsi="GHEA Grapalat" w:cs="GHEA Grapalat"/>
          <w:sz w:val="14"/>
          <w:szCs w:val="14"/>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891B25"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դ</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դ</w:t>
      </w:r>
      <w:r>
        <w:rPr>
          <w:rFonts w:ascii="GHEA Grapalat" w:eastAsia="GHEA Grapalat" w:hAnsi="GHEA Grapalat" w:cs="GHEA Grapalat"/>
          <w:sz w:val="14"/>
          <w:szCs w:val="14"/>
        </w:rPr>
        <w:t>»</w:t>
      </w:r>
      <w:r>
        <w:rPr>
          <w:rFonts w:ascii="GHEA Grapalat" w:eastAsia="GHEA Grapalat" w:hAnsi="GHEA Grapalat" w:cs="GHEA Grapalat"/>
          <w:b/>
          <w:sz w:val="14"/>
          <w:szCs w:val="14"/>
        </w:rPr>
        <w:t xml:space="preserve"> </w:t>
      </w:r>
      <w:r>
        <w:rPr>
          <w:rFonts w:ascii="GHEA Grapalat" w:eastAsia="GHEA Grapalat" w:hAnsi="GHEA Grapalat" w:cs="GHEA Grapalat"/>
          <w:sz w:val="14"/>
          <w:szCs w:val="14"/>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FE31C74" w14:textId="77777777" w:rsidR="00B3314C" w:rsidRDefault="00B3314C" w:rsidP="00B3314C">
      <w:pPr>
        <w:ind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ե</w:t>
      </w:r>
      <w:r>
        <w:rPr>
          <w:rFonts w:ascii="MS Mincho" w:eastAsia="MS Mincho" w:hAnsi="MS Mincho" w:cs="MS Mincho" w:hint="eastAsia"/>
          <w:sz w:val="14"/>
          <w:szCs w:val="14"/>
        </w:rPr>
        <w:t>․</w:t>
      </w:r>
      <w:r>
        <w:rPr>
          <w:rFonts w:ascii="Cambria Math" w:eastAsia="GHEA Grapalat" w:hAnsi="Cambria Math" w:cs="GHEA Grapalat"/>
          <w:sz w:val="14"/>
          <w:szCs w:val="14"/>
        </w:rPr>
        <w:t xml:space="preserve"> </w:t>
      </w:r>
      <w:r>
        <w:rPr>
          <w:rFonts w:ascii="GHEA Grapalat" w:eastAsia="GHEA Grapalat" w:hAnsi="GHEA Grapalat" w:cs="GHEA Grapalat"/>
          <w:sz w:val="14"/>
          <w:szCs w:val="14"/>
        </w:rPr>
        <w:t>Այս ենթաբաժնի «</w:t>
      </w:r>
      <w:r>
        <w:rPr>
          <w:rFonts w:ascii="GHEA Grapalat" w:eastAsia="GHEA Grapalat" w:hAnsi="GHEA Grapalat" w:cs="GHEA Grapalat"/>
          <w:b/>
          <w:sz w:val="14"/>
          <w:szCs w:val="14"/>
        </w:rPr>
        <w:t>ե</w:t>
      </w:r>
      <w:r>
        <w:rPr>
          <w:rFonts w:ascii="GHEA Grapalat" w:eastAsia="GHEA Grapalat" w:hAnsi="GHEA Grapalat" w:cs="GHEA Grapalat"/>
          <w:sz w:val="14"/>
          <w:szCs w:val="14"/>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6C768F5"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B12382D" w14:textId="77777777" w:rsidR="00B3314C" w:rsidRPr="00F20C2A"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կոնտակտային տվյալները» ենթաբաժնում լրացվում են իրական շահառուի էլեկտրոնային փոստի հասցեն և հեռախոսահամարը:</w:t>
      </w:r>
    </w:p>
    <w:p w14:paraId="1501E088" w14:textId="77777777" w:rsidR="00B3314C" w:rsidRDefault="00B3314C" w:rsidP="00B3314C">
      <w:pPr>
        <w:numPr>
          <w:ilvl w:val="0"/>
          <w:numId w:val="44"/>
        </w:numPr>
        <w:ind w:left="0" w:firstLine="567"/>
        <w:jc w:val="both"/>
        <w:rPr>
          <w:rFonts w:ascii="GHEA Grapalat" w:eastAsia="GHEA Grapalat" w:hAnsi="GHEA Grapalat" w:cs="GHEA Grapalat"/>
          <w:color w:val="000000"/>
          <w:sz w:val="14"/>
          <w:szCs w:val="14"/>
        </w:rPr>
      </w:pPr>
      <w:r>
        <w:rPr>
          <w:rFonts w:ascii="GHEA Grapalat" w:eastAsia="GHEA Grapalat" w:hAnsi="GHEA Grapalat" w:cs="GHEA Grapalat"/>
          <w:sz w:val="14"/>
          <w:szCs w:val="14"/>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sz w:val="14"/>
          <w:szCs w:val="14"/>
        </w:rPr>
        <w:t xml:space="preserve">ենթակա է լրացման յուրաքանչյուր </w:t>
      </w:r>
      <w:r>
        <w:rPr>
          <w:rFonts w:ascii="GHEA Grapalat" w:eastAsia="GHEA Grapalat" w:hAnsi="GHEA Grapalat" w:cs="GHEA Grapalat"/>
          <w:sz w:val="14"/>
          <w:szCs w:val="14"/>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sz w:val="14"/>
          <w:szCs w:val="14"/>
        </w:rPr>
        <w:t>Այս բաժնում ենթաբաժինները լրացվում են հետևյալ կանոններով</w:t>
      </w:r>
      <w:r>
        <w:rPr>
          <w:rFonts w:ascii="MS Mincho" w:eastAsia="MS Mincho" w:hAnsi="MS Mincho" w:cs="MS Mincho" w:hint="eastAsia"/>
          <w:color w:val="000000"/>
          <w:sz w:val="14"/>
          <w:szCs w:val="14"/>
        </w:rPr>
        <w:t>․</w:t>
      </w:r>
    </w:p>
    <w:p w14:paraId="040F6E24"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F011F69" w14:textId="77777777" w:rsidR="00B3314C"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91EF229" w14:textId="77777777" w:rsidR="00B3314C" w:rsidRPr="00F20C2A" w:rsidRDefault="00B3314C" w:rsidP="00B3314C">
      <w:pPr>
        <w:numPr>
          <w:ilvl w:val="1"/>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33CE1C4" w14:textId="77777777" w:rsidR="00B3314C"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1ADF200" w14:textId="77777777" w:rsidR="00B3314C" w:rsidRPr="00F20C2A" w:rsidRDefault="00B3314C" w:rsidP="00B3314C">
      <w:pPr>
        <w:numPr>
          <w:ilvl w:val="0"/>
          <w:numId w:val="44"/>
        </w:numPr>
        <w:ind w:left="0" w:firstLine="567"/>
        <w:jc w:val="both"/>
        <w:rPr>
          <w:rFonts w:ascii="GHEA Grapalat" w:eastAsia="GHEA Grapalat" w:hAnsi="GHEA Grapalat" w:cs="GHEA Grapalat"/>
          <w:sz w:val="14"/>
          <w:szCs w:val="14"/>
        </w:rPr>
      </w:pPr>
      <w:r>
        <w:rPr>
          <w:rFonts w:ascii="GHEA Grapalat" w:eastAsia="GHEA Grapalat" w:hAnsi="GHEA Grapalat" w:cs="GHEA Grapalat"/>
          <w:sz w:val="14"/>
          <w:szCs w:val="14"/>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9299CA6" w14:textId="77777777" w:rsidR="00B3314C" w:rsidRPr="009847F7" w:rsidRDefault="00B3314C" w:rsidP="00B3314C">
      <w:pPr>
        <w:pStyle w:val="31"/>
        <w:spacing w:line="240" w:lineRule="auto"/>
        <w:ind w:left="360" w:firstLine="0"/>
        <w:rPr>
          <w:rFonts w:ascii="GHEA Grapalat" w:hAnsi="GHEA Grapalat"/>
          <w:i/>
          <w:sz w:val="14"/>
          <w:szCs w:val="14"/>
          <w:lang w:val="hy-AM"/>
        </w:rPr>
      </w:pPr>
      <w:r w:rsidRPr="009847F7">
        <w:rPr>
          <w:rFonts w:ascii="GHEA Grapalat" w:hAnsi="GHEA Grapalat" w:cs="Sylfaen"/>
          <w:i/>
          <w:sz w:val="14"/>
          <w:szCs w:val="14"/>
          <w:lang w:val="hy-AM" w:eastAsia="ru-RU"/>
        </w:rPr>
        <w:t>*</w:t>
      </w:r>
      <w:r w:rsidRPr="009847F7">
        <w:rPr>
          <w:rFonts w:ascii="GHEA Grapalat" w:hAnsi="GHEA Grapalat"/>
          <w:i/>
          <w:sz w:val="14"/>
          <w:szCs w:val="14"/>
          <w:lang w:val="af-ZA"/>
        </w:rPr>
        <w:t xml:space="preserve"> </w:t>
      </w:r>
      <w:r w:rsidRPr="009847F7">
        <w:rPr>
          <w:rFonts w:ascii="GHEA Grapalat" w:hAnsi="GHEA Grapalat"/>
          <w:i/>
          <w:sz w:val="14"/>
          <w:szCs w:val="14"/>
          <w:lang w:val="hy-AM"/>
        </w:rPr>
        <w:t>լրացվում</w:t>
      </w:r>
      <w:r w:rsidRPr="009847F7">
        <w:rPr>
          <w:rFonts w:ascii="GHEA Grapalat" w:hAnsi="GHEA Grapalat"/>
          <w:i/>
          <w:sz w:val="14"/>
          <w:szCs w:val="14"/>
          <w:lang w:val="af-ZA"/>
        </w:rPr>
        <w:t xml:space="preserve"> </w:t>
      </w:r>
      <w:r w:rsidRPr="009847F7">
        <w:rPr>
          <w:rFonts w:ascii="GHEA Grapalat" w:hAnsi="GHEA Grapalat"/>
          <w:i/>
          <w:sz w:val="14"/>
          <w:szCs w:val="14"/>
          <w:lang w:val="hy-AM"/>
        </w:rPr>
        <w:t>է</w:t>
      </w:r>
      <w:r w:rsidRPr="009847F7">
        <w:rPr>
          <w:rFonts w:ascii="GHEA Grapalat" w:hAnsi="GHEA Grapalat"/>
          <w:i/>
          <w:sz w:val="14"/>
          <w:szCs w:val="14"/>
          <w:lang w:val="af-ZA"/>
        </w:rPr>
        <w:t xml:space="preserve"> </w:t>
      </w:r>
      <w:r w:rsidRPr="009847F7">
        <w:rPr>
          <w:rFonts w:ascii="GHEA Grapalat" w:hAnsi="GHEA Grapalat"/>
          <w:i/>
          <w:sz w:val="14"/>
          <w:szCs w:val="14"/>
          <w:lang w:val="hy-AM"/>
        </w:rPr>
        <w:t>հանձնաժողովի</w:t>
      </w:r>
      <w:r w:rsidRPr="009847F7">
        <w:rPr>
          <w:rFonts w:ascii="GHEA Grapalat" w:hAnsi="GHEA Grapalat"/>
          <w:i/>
          <w:sz w:val="14"/>
          <w:szCs w:val="14"/>
          <w:lang w:val="af-ZA"/>
        </w:rPr>
        <w:t xml:space="preserve"> </w:t>
      </w:r>
      <w:r w:rsidRPr="009847F7">
        <w:rPr>
          <w:rFonts w:ascii="GHEA Grapalat" w:hAnsi="GHEA Grapalat"/>
          <w:i/>
          <w:sz w:val="14"/>
          <w:szCs w:val="14"/>
          <w:lang w:val="hy-AM"/>
        </w:rPr>
        <w:t>քարտուղարի</w:t>
      </w:r>
      <w:r w:rsidRPr="009847F7">
        <w:rPr>
          <w:rFonts w:ascii="GHEA Grapalat" w:hAnsi="GHEA Grapalat"/>
          <w:i/>
          <w:sz w:val="14"/>
          <w:szCs w:val="14"/>
          <w:lang w:val="af-ZA"/>
        </w:rPr>
        <w:t xml:space="preserve"> </w:t>
      </w:r>
      <w:r w:rsidRPr="009847F7">
        <w:rPr>
          <w:rFonts w:ascii="GHEA Grapalat" w:hAnsi="GHEA Grapalat"/>
          <w:i/>
          <w:sz w:val="14"/>
          <w:szCs w:val="14"/>
          <w:lang w:val="hy-AM"/>
        </w:rPr>
        <w:t>կողմից</w:t>
      </w:r>
      <w:r w:rsidRPr="009847F7">
        <w:rPr>
          <w:rFonts w:ascii="GHEA Grapalat" w:hAnsi="GHEA Grapalat"/>
          <w:i/>
          <w:sz w:val="14"/>
          <w:szCs w:val="14"/>
          <w:lang w:val="af-ZA"/>
        </w:rPr>
        <w:t xml:space="preserve">` </w:t>
      </w:r>
      <w:r w:rsidRPr="009847F7">
        <w:rPr>
          <w:rFonts w:ascii="GHEA Grapalat" w:hAnsi="GHEA Grapalat"/>
          <w:i/>
          <w:sz w:val="14"/>
          <w:szCs w:val="14"/>
          <w:lang w:val="hy-AM"/>
        </w:rPr>
        <w:t>մինչև</w:t>
      </w:r>
      <w:r w:rsidRPr="009847F7">
        <w:rPr>
          <w:rFonts w:ascii="GHEA Grapalat" w:hAnsi="GHEA Grapalat"/>
          <w:i/>
          <w:sz w:val="14"/>
          <w:szCs w:val="14"/>
          <w:lang w:val="af-ZA"/>
        </w:rPr>
        <w:t xml:space="preserve"> </w:t>
      </w:r>
      <w:r w:rsidRPr="009847F7">
        <w:rPr>
          <w:rFonts w:ascii="GHEA Grapalat" w:hAnsi="GHEA Grapalat"/>
          <w:i/>
          <w:sz w:val="14"/>
          <w:szCs w:val="14"/>
          <w:lang w:val="hy-AM"/>
        </w:rPr>
        <w:t>հրավերը</w:t>
      </w:r>
      <w:r w:rsidRPr="009847F7">
        <w:rPr>
          <w:rFonts w:ascii="GHEA Grapalat" w:hAnsi="GHEA Grapalat"/>
          <w:i/>
          <w:sz w:val="14"/>
          <w:szCs w:val="14"/>
          <w:lang w:val="af-ZA"/>
        </w:rPr>
        <w:t xml:space="preserve"> </w:t>
      </w:r>
      <w:r w:rsidRPr="009847F7">
        <w:rPr>
          <w:rFonts w:ascii="GHEA Grapalat" w:hAnsi="GHEA Grapalat"/>
          <w:i/>
          <w:sz w:val="14"/>
          <w:szCs w:val="14"/>
          <w:lang w:val="hy-AM"/>
        </w:rPr>
        <w:t>տեղեկագրում</w:t>
      </w:r>
      <w:r w:rsidRPr="009847F7">
        <w:rPr>
          <w:rFonts w:ascii="GHEA Grapalat" w:hAnsi="GHEA Grapalat"/>
          <w:i/>
          <w:sz w:val="14"/>
          <w:szCs w:val="14"/>
          <w:lang w:val="af-ZA"/>
        </w:rPr>
        <w:t xml:space="preserve"> </w:t>
      </w:r>
      <w:r w:rsidRPr="009847F7">
        <w:rPr>
          <w:rFonts w:ascii="GHEA Grapalat" w:hAnsi="GHEA Grapalat"/>
          <w:i/>
          <w:sz w:val="14"/>
          <w:szCs w:val="14"/>
          <w:lang w:val="hy-AM"/>
        </w:rPr>
        <w:t>հրապարակելը:</w:t>
      </w:r>
    </w:p>
    <w:p w14:paraId="2C6B846B" w14:textId="77777777" w:rsidR="00B3314C" w:rsidRPr="009847F7" w:rsidRDefault="00B3314C" w:rsidP="00B3314C">
      <w:pPr>
        <w:pStyle w:val="31"/>
        <w:spacing w:line="240" w:lineRule="auto"/>
        <w:ind w:left="360" w:firstLine="0"/>
        <w:rPr>
          <w:rFonts w:ascii="GHEA Grapalat" w:hAnsi="GHEA Grapalat" w:cs="Sylfaen"/>
          <w:i/>
          <w:sz w:val="14"/>
          <w:szCs w:val="14"/>
          <w:lang w:val="hy-AM" w:eastAsia="ru-RU"/>
        </w:rPr>
      </w:pPr>
      <w:r w:rsidRPr="009847F7">
        <w:rPr>
          <w:rFonts w:ascii="GHEA Grapalat" w:hAnsi="GHEA Grapalat" w:cs="Sylfaen"/>
          <w:i/>
          <w:sz w:val="14"/>
          <w:szCs w:val="14"/>
          <w:lang w:val="hy-AM" w:eastAsia="ru-RU"/>
        </w:rPr>
        <w:t>** 1.3</w:t>
      </w:r>
      <w:r w:rsidRPr="009847F7">
        <w:rPr>
          <w:rFonts w:ascii="GHEA Grapalat" w:hAnsi="GHEA Grapalat"/>
          <w:i/>
          <w:sz w:val="14"/>
          <w:szCs w:val="14"/>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33C3B6DE" w14:textId="77777777" w:rsidR="00B3314C" w:rsidRDefault="00B3314C" w:rsidP="00B3314C">
      <w:pPr>
        <w:pStyle w:val="31"/>
        <w:spacing w:line="240" w:lineRule="auto"/>
        <w:ind w:left="360" w:firstLine="0"/>
        <w:rPr>
          <w:rFonts w:ascii="GHEA Grapalat" w:hAnsi="GHEA Grapalat" w:cs="Sylfaen"/>
          <w:i/>
          <w:sz w:val="16"/>
          <w:szCs w:val="16"/>
          <w:lang w:val="hy-AM" w:eastAsia="ru-RU"/>
        </w:rPr>
      </w:pP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54E9F99D" w14:textId="764B2CC0" w:rsidR="0006073A" w:rsidRDefault="000B1088" w:rsidP="00D70570">
      <w:pPr>
        <w:pStyle w:val="31"/>
        <w:spacing w:line="240" w:lineRule="auto"/>
        <w:ind w:left="360" w:firstLine="0"/>
        <w:jc w:val="right"/>
        <w:rPr>
          <w:rFonts w:ascii="GHEA Grapalat" w:hAnsi="GHEA Grapalat"/>
          <w:b/>
          <w:lang w:val="hy-AM"/>
        </w:rPr>
      </w:pPr>
      <w:r w:rsidRPr="00E6597C">
        <w:rPr>
          <w:rFonts w:ascii="GHEA Grapalat" w:hAnsi="GHEA Grapalat"/>
          <w:b/>
          <w:lang w:val="hy-AM"/>
        </w:rPr>
        <w:br w:type="page"/>
      </w:r>
    </w:p>
    <w:p w14:paraId="1167AA6D" w14:textId="77777777" w:rsidR="0006073A" w:rsidRDefault="0006073A" w:rsidP="00D70570">
      <w:pPr>
        <w:pStyle w:val="31"/>
        <w:spacing w:line="240" w:lineRule="auto"/>
        <w:ind w:left="360" w:firstLine="0"/>
        <w:jc w:val="right"/>
        <w:rPr>
          <w:rFonts w:ascii="GHEA Grapalat" w:hAnsi="GHEA Grapalat"/>
          <w:b/>
          <w:lang w:val="hy-AM"/>
        </w:rPr>
      </w:pPr>
    </w:p>
    <w:p w14:paraId="2C27CE05" w14:textId="2F19F20D" w:rsidR="00B2572B" w:rsidRPr="00E6597C" w:rsidRDefault="00B2572B" w:rsidP="00D70570">
      <w:pPr>
        <w:pStyle w:val="31"/>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BF0BD00" w:rsidR="00B2572B" w:rsidRPr="00E6597C" w:rsidRDefault="00F13281" w:rsidP="00EF3662">
      <w:pPr>
        <w:pStyle w:val="31"/>
        <w:spacing w:line="240" w:lineRule="auto"/>
        <w:jc w:val="right"/>
        <w:rPr>
          <w:rFonts w:ascii="GHEA Grapalat" w:hAnsi="GHEA Grapalat" w:cs="Arial"/>
          <w:b/>
          <w:lang w:val="hy-AM"/>
        </w:rPr>
      </w:pPr>
      <w:r>
        <w:rPr>
          <w:rFonts w:ascii="GHEA Grapalat" w:hAnsi="GHEA Grapalat"/>
          <w:sz w:val="24"/>
          <w:szCs w:val="24"/>
          <w:lang w:val="hy-AM"/>
        </w:rPr>
        <w:t>«</w:t>
      </w:r>
      <w:r w:rsidR="00447F8D">
        <w:rPr>
          <w:rFonts w:ascii="GHEA Grapalat" w:hAnsi="GHEA Grapalat"/>
          <w:b/>
          <w:lang w:val="hy-AM"/>
        </w:rPr>
        <w:t>ՀՀԳՄԴՄԴ-ԳՀԱՇՁԲ-2024/3</w:t>
      </w:r>
      <w:r>
        <w:rPr>
          <w:rFonts w:ascii="GHEA Grapalat" w:hAnsi="GHEA Grapalat"/>
          <w:sz w:val="24"/>
          <w:szCs w:val="24"/>
          <w:lang w:val="hy-AM"/>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DBDA30B" w:rsidR="00B2572B" w:rsidRPr="00E6597C" w:rsidRDefault="00BC0DEF"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4A38AEA0"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F13281">
        <w:rPr>
          <w:rFonts w:ascii="GHEA Grapalat" w:hAnsi="GHEA Grapalat" w:cs="Arial"/>
          <w:sz w:val="20"/>
          <w:szCs w:val="20"/>
          <w:lang w:val="es-ES"/>
        </w:rPr>
        <w:t>«</w:t>
      </w:r>
      <w:r w:rsidR="00447F8D">
        <w:rPr>
          <w:rFonts w:ascii="GHEA Grapalat" w:hAnsi="GHEA Grapalat" w:cs="Arial"/>
          <w:sz w:val="20"/>
          <w:szCs w:val="20"/>
          <w:lang w:val="es-ES"/>
        </w:rPr>
        <w:t>ՀՀԳՄԴՄԴ-ԳՀԱՇՁԲ-2024/3</w:t>
      </w:r>
      <w:r w:rsidR="00F13281">
        <w:rPr>
          <w:rFonts w:ascii="GHEA Grapalat" w:hAnsi="GHEA Grapalat" w:cs="Arial"/>
          <w:sz w:val="20"/>
          <w:szCs w:val="20"/>
          <w:lang w:val="es-ES"/>
        </w:rPr>
        <w:t>»</w:t>
      </w:r>
      <w:r w:rsidRPr="00E6597C">
        <w:rPr>
          <w:rFonts w:ascii="GHEA Grapalat" w:hAnsi="GHEA Grapalat" w:cs="Arial"/>
          <w:sz w:val="20"/>
          <w:szCs w:val="20"/>
          <w:lang w:val="es-ES"/>
        </w:rPr>
        <w:t xml:space="preserve">* ծածկագրով </w:t>
      </w:r>
      <w:r w:rsidR="00BC0DEF">
        <w:rPr>
          <w:rFonts w:ascii="GHEA Grapalat" w:hAnsi="GHEA Grapalat" w:cs="Arial"/>
          <w:sz w:val="20"/>
          <w:szCs w:val="20"/>
          <w:lang w:val="es-ES"/>
        </w:rPr>
        <w:t>գնանշման հարցման ընթացակարգի</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8" w:name="_Hlk23147299"/>
      <w:r w:rsidRPr="00E6597C">
        <w:rPr>
          <w:rFonts w:ascii="GHEA Grapalat" w:hAnsi="GHEA Grapalat" w:cs="Sylfaen"/>
          <w:vertAlign w:val="superscript"/>
          <w:lang w:val="hy-AM"/>
        </w:rPr>
        <w:t xml:space="preserve">                                                                                     մասնակցի անվանումը</w:t>
      </w:r>
    </w:p>
    <w:bookmarkEnd w:id="8"/>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DF5A69"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DF5A69"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DF5A69"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DF5A69"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0E46EB2" w14:textId="77777777" w:rsidR="00D25CA9" w:rsidRPr="00A71D81" w:rsidRDefault="00D25CA9" w:rsidP="00D25CA9">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56774C19" w14:textId="5EEC8523" w:rsidR="00D25CA9" w:rsidRPr="00A71D81" w:rsidRDefault="00447F8D" w:rsidP="00D25CA9">
      <w:pPr>
        <w:pStyle w:val="31"/>
        <w:spacing w:line="240" w:lineRule="auto"/>
        <w:jc w:val="right"/>
        <w:rPr>
          <w:rFonts w:ascii="GHEA Grapalat" w:hAnsi="GHEA Grapalat" w:cs="Arial"/>
          <w:b/>
          <w:lang w:val="hy-AM"/>
        </w:rPr>
      </w:pPr>
      <w:r>
        <w:rPr>
          <w:rFonts w:ascii="GHEA Grapalat" w:hAnsi="GHEA Grapalat"/>
          <w:b/>
          <w:i/>
          <w:lang w:val="af-ZA"/>
        </w:rPr>
        <w:t>ՀՀԳՄԴՄԴ-ԳՀԱՇՁԲ-2024/3</w:t>
      </w:r>
      <w:r w:rsidR="00D25CA9">
        <w:rPr>
          <w:rFonts w:ascii="GHEA Grapalat" w:hAnsi="GHEA Grapalat"/>
          <w:b/>
          <w:i/>
          <w:lang w:val="af-ZA"/>
        </w:rPr>
        <w:t xml:space="preserve">    </w:t>
      </w:r>
      <w:r w:rsidR="00D25CA9" w:rsidRPr="00A71D81">
        <w:rPr>
          <w:rFonts w:ascii="GHEA Grapalat" w:hAnsi="GHEA Grapalat"/>
          <w:b/>
          <w:lang w:val="hy-AM"/>
        </w:rPr>
        <w:t xml:space="preserve">  </w:t>
      </w:r>
      <w:r w:rsidR="00D25CA9" w:rsidRPr="00A71D81">
        <w:rPr>
          <w:rFonts w:ascii="GHEA Grapalat" w:hAnsi="GHEA Grapalat" w:cs="Sylfaen"/>
          <w:b/>
          <w:lang w:val="hy-AM"/>
        </w:rPr>
        <w:t>ծածկագրով</w:t>
      </w:r>
    </w:p>
    <w:p w14:paraId="39AF4615"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4206142" w14:textId="77777777" w:rsidR="00D25CA9" w:rsidRPr="00A71D81" w:rsidRDefault="00D25CA9" w:rsidP="00D25CA9">
      <w:pPr>
        <w:pStyle w:val="31"/>
        <w:spacing w:line="240" w:lineRule="auto"/>
        <w:jc w:val="right"/>
        <w:rPr>
          <w:rFonts w:ascii="GHEA Grapalat" w:hAnsi="GHEA Grapalat" w:cs="Sylfaen"/>
          <w:b/>
          <w:lang w:val="hy-AM"/>
        </w:rPr>
      </w:pPr>
    </w:p>
    <w:p w14:paraId="393FDB59"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1CEABEA"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50A60DE4" w14:textId="77777777" w:rsidR="00D25CA9" w:rsidRPr="00A71D81" w:rsidRDefault="00D25CA9" w:rsidP="00D25CA9">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D6FD486" w14:textId="59CC83E0"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Դրախտիկ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638D35A" w14:textId="77777777" w:rsidR="00D25CA9" w:rsidRPr="00A71D81" w:rsidRDefault="00D25CA9" w:rsidP="00D25CA9">
      <w:pPr>
        <w:rPr>
          <w:rFonts w:ascii="GHEA Grapalat" w:hAnsi="GHEA Grapalat" w:cs="GHEA Grapalat"/>
          <w:sz w:val="20"/>
          <w:szCs w:val="20"/>
          <w:lang w:val="hy-AM"/>
        </w:rPr>
      </w:pPr>
    </w:p>
    <w:p w14:paraId="1D10DFCA"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B6615C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5E8BDA" w14:textId="77777777" w:rsidR="00D25CA9" w:rsidRPr="00A71D81" w:rsidRDefault="00D25CA9" w:rsidP="00D25CA9">
      <w:pPr>
        <w:ind w:firstLine="708"/>
        <w:jc w:val="both"/>
        <w:rPr>
          <w:rFonts w:ascii="GHEA Grapalat" w:hAnsi="GHEA Grapalat" w:cs="GHEA Grapalat"/>
          <w:sz w:val="20"/>
          <w:szCs w:val="20"/>
          <w:lang w:val="hy-AM"/>
        </w:rPr>
      </w:pPr>
    </w:p>
    <w:p w14:paraId="7427D6C6" w14:textId="77777777" w:rsidR="00D25CA9" w:rsidRPr="00A71D81" w:rsidRDefault="00D25CA9" w:rsidP="00D25CA9">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37676D0E"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CF8722" w14:textId="77777777" w:rsidR="00D25CA9" w:rsidRPr="00A71D81" w:rsidRDefault="00D25CA9" w:rsidP="00D25CA9">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557FDD0C"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254FE9F5"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05CF1242"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3FC0E91" w14:textId="77777777" w:rsidR="00D25CA9" w:rsidRPr="00A71D81" w:rsidRDefault="00D25CA9" w:rsidP="00D25CA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7C7D168" w14:textId="77777777" w:rsidR="00D25CA9" w:rsidRPr="00A71D81" w:rsidRDefault="00D25CA9" w:rsidP="00D25CA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7B938A8"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7BF4F8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15A1D32"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1EE160"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0B91464" w14:textId="77777777" w:rsidR="00D25CA9" w:rsidRPr="00A71D81"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50051D"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3E0F9A2" w14:textId="77777777" w:rsidR="00D25CA9" w:rsidRPr="00A71D81" w:rsidRDefault="00D25CA9" w:rsidP="00D25CA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8D59C5C"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DC4D77" w14:textId="77777777" w:rsidR="00D25CA9" w:rsidRPr="00A71D81" w:rsidRDefault="00D25CA9" w:rsidP="00D25CA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F94921E" w14:textId="77777777" w:rsidR="00D25CA9" w:rsidRPr="00A71D81" w:rsidRDefault="00D25CA9" w:rsidP="00D25CA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51B6521A" w14:textId="77777777" w:rsidR="00D25CA9" w:rsidRPr="00A71D81" w:rsidRDefault="00D25CA9" w:rsidP="00D25CA9">
      <w:pPr>
        <w:jc w:val="both"/>
        <w:rPr>
          <w:rFonts w:ascii="GHEA Grapalat" w:hAnsi="GHEA Grapalat" w:cs="GHEA Grapalat"/>
          <w:sz w:val="20"/>
          <w:szCs w:val="20"/>
          <w:lang w:val="hy-AM"/>
        </w:rPr>
      </w:pPr>
    </w:p>
    <w:p w14:paraId="5A789B0B" w14:textId="77777777" w:rsidR="00D25CA9" w:rsidRPr="00A71D81" w:rsidRDefault="00D25CA9" w:rsidP="00D25CA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FE0C88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D7A4447"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69A3214"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024BF"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0E9A6B"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6A4FB" w14:textId="77777777" w:rsidR="00D25CA9" w:rsidRPr="00A71D81" w:rsidRDefault="00D25CA9" w:rsidP="00D25CA9">
      <w:pPr>
        <w:ind w:firstLine="567"/>
        <w:jc w:val="both"/>
        <w:rPr>
          <w:rFonts w:ascii="GHEA Grapalat" w:hAnsi="GHEA Grapalat" w:cs="GHEA Grapalat"/>
          <w:sz w:val="20"/>
          <w:szCs w:val="20"/>
          <w:lang w:val="hy-AM"/>
        </w:rPr>
      </w:pPr>
    </w:p>
    <w:p w14:paraId="4B340E2C"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710886D"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04E7A4A"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DB647AB"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4E83C57"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C5FD1EA"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304BEAC" w14:textId="77777777" w:rsidR="00D25CA9" w:rsidRPr="00A71D81" w:rsidRDefault="00D25CA9" w:rsidP="00D25CA9">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139CF4" w14:textId="77777777" w:rsidR="00D25CA9" w:rsidRPr="00A71D81" w:rsidRDefault="00D25CA9" w:rsidP="00D25CA9">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3793FFE" w14:textId="77777777" w:rsidR="00D25CA9" w:rsidRPr="00A71D81" w:rsidRDefault="00D25CA9" w:rsidP="00D25CA9">
      <w:pPr>
        <w:jc w:val="both"/>
        <w:rPr>
          <w:rFonts w:ascii="GHEA Grapalat" w:hAnsi="GHEA Grapalat"/>
          <w:sz w:val="18"/>
          <w:szCs w:val="18"/>
          <w:u w:val="single"/>
          <w:vertAlign w:val="superscript"/>
          <w:lang w:val="hy-AM"/>
        </w:rPr>
      </w:pPr>
    </w:p>
    <w:p w14:paraId="7D98B6C8"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66A909BE" w14:textId="77777777" w:rsidR="00D25CA9" w:rsidRPr="00A71D81" w:rsidRDefault="00D25CA9" w:rsidP="00D25CA9">
      <w:pPr>
        <w:jc w:val="both"/>
        <w:rPr>
          <w:rFonts w:ascii="GHEA Grapalat" w:hAnsi="GHEA Grapalat"/>
          <w:sz w:val="20"/>
          <w:szCs w:val="20"/>
          <w:lang w:val="hy-AM"/>
        </w:rPr>
      </w:pPr>
    </w:p>
    <w:p w14:paraId="7DE7BE39"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7988BE" w14:textId="77777777" w:rsidR="00D25CA9" w:rsidRPr="00A71D81" w:rsidRDefault="00D25CA9" w:rsidP="00D25CA9">
      <w:pPr>
        <w:jc w:val="both"/>
        <w:rPr>
          <w:rFonts w:ascii="GHEA Grapalat" w:hAnsi="GHEA Grapalat"/>
          <w:sz w:val="18"/>
          <w:szCs w:val="18"/>
          <w:vertAlign w:val="superscript"/>
          <w:lang w:val="hy-AM"/>
        </w:rPr>
      </w:pPr>
    </w:p>
    <w:p w14:paraId="577FBA90" w14:textId="77777777" w:rsidR="00D25CA9" w:rsidRPr="00A71D81" w:rsidRDefault="00D25CA9" w:rsidP="00D25CA9">
      <w:pPr>
        <w:jc w:val="both"/>
        <w:rPr>
          <w:rFonts w:ascii="GHEA Grapalat" w:hAnsi="GHEA Grapalat" w:cs="GHEA Grapalat"/>
          <w:i/>
          <w:sz w:val="18"/>
          <w:szCs w:val="18"/>
          <w:lang w:val="hy-AM"/>
        </w:rPr>
      </w:pPr>
    </w:p>
    <w:p w14:paraId="5A25027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58DCC5D4"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297333FA"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E491B" w14:textId="77777777" w:rsidR="00D25CA9" w:rsidRPr="00A71D81" w:rsidRDefault="00D25CA9" w:rsidP="00607894">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B676AA5" w14:textId="77777777" w:rsidR="00D25CA9" w:rsidRPr="00A71D81" w:rsidRDefault="00D25CA9" w:rsidP="00607894">
            <w:pPr>
              <w:jc w:val="center"/>
              <w:rPr>
                <w:rFonts w:ascii="GHEA Grapalat" w:hAnsi="GHEA Grapalat" w:cs="Arial"/>
                <w:bCs/>
                <w:i/>
                <w:sz w:val="20"/>
                <w:szCs w:val="20"/>
              </w:rPr>
            </w:pPr>
          </w:p>
        </w:tc>
      </w:tr>
      <w:tr w:rsidR="00D25CA9" w:rsidRPr="00A71D81" w14:paraId="195600D8"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DD736"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113F98B0" w14:textId="77777777" w:rsidTr="0060789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B2A39"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2C552706" w14:textId="77777777" w:rsidTr="0060789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1527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3E91F7BB"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6E6D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37192F58"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99AED"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3B229D56"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A141E"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65EF7564"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ACF4C"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5CA9" w:rsidRPr="0092394C" w14:paraId="37CD0AF4"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7774EA" w14:textId="28A4A423" w:rsidR="00D25CA9" w:rsidRPr="0092394C" w:rsidRDefault="00D25CA9" w:rsidP="00607894">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Շահառու</w:t>
            </w:r>
            <w:r w:rsidRPr="00C66733">
              <w:rPr>
                <w:rFonts w:ascii="GHEA Grapalat" w:hAnsi="GHEA Grapalat" w:cs="Sylfaen"/>
                <w:sz w:val="20"/>
                <w:szCs w:val="20"/>
                <w:lang w:val="hy-AM"/>
              </w:rPr>
              <w:t>ի  անվանումը</w:t>
            </w:r>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r w:rsidRPr="00C66733">
              <w:rPr>
                <w:rFonts w:ascii="GHEA Grapalat" w:hAnsi="GHEA Grapalat" w:cs="Arial"/>
                <w:sz w:val="20"/>
                <w:szCs w:val="20"/>
              </w:rPr>
              <w:t xml:space="preserve">` </w:t>
            </w:r>
            <w:r w:rsidRPr="00C66733">
              <w:rPr>
                <w:rFonts w:ascii="GHEA Grapalat" w:hAnsi="GHEA Grapalat" w:cs="Sylfaen"/>
              </w:rPr>
              <w:t xml:space="preserve"> </w:t>
            </w:r>
            <w:r w:rsidR="00897D5A" w:rsidRPr="009A6747">
              <w:rPr>
                <w:rFonts w:ascii="GHEA Grapalat" w:hAnsi="GHEA Grapalat" w:cs="Arial"/>
                <w:b/>
                <w:sz w:val="20"/>
                <w:szCs w:val="20"/>
              </w:rPr>
              <w:t>«</w:t>
            </w:r>
            <w:r w:rsidR="00334B20">
              <w:rPr>
                <w:rFonts w:ascii="GHEA Grapalat" w:hAnsi="GHEA Grapalat" w:cs="Arial"/>
                <w:b/>
                <w:sz w:val="20"/>
                <w:szCs w:val="20"/>
              </w:rPr>
              <w:t xml:space="preserve">ՀՀ  Գեղարքունիքի մարզի  </w:t>
            </w:r>
            <w:r w:rsidR="00185498">
              <w:rPr>
                <w:rFonts w:ascii="GHEA Grapalat" w:hAnsi="GHEA Grapalat" w:cs="Arial"/>
                <w:b/>
                <w:sz w:val="20"/>
                <w:szCs w:val="20"/>
              </w:rPr>
              <w:t>Դրախտիկ գյուղի  միջնակարգ դպրոց</w:t>
            </w:r>
            <w:r w:rsidR="00897D5A" w:rsidRPr="009A6747">
              <w:rPr>
                <w:rFonts w:ascii="GHEA Grapalat" w:hAnsi="GHEA Grapalat" w:cs="Arial"/>
                <w:b/>
                <w:sz w:val="20"/>
                <w:szCs w:val="20"/>
              </w:rPr>
              <w:t xml:space="preserve"> </w:t>
            </w:r>
            <w:r w:rsidR="00897D5A" w:rsidRPr="009A6747">
              <w:rPr>
                <w:rFonts w:ascii="GHEA Grapalat" w:hAnsi="GHEA Grapalat" w:cs="Arial Unicode"/>
                <w:b/>
                <w:sz w:val="20"/>
                <w:szCs w:val="20"/>
              </w:rPr>
              <w:t>ՊՈԱԿ</w:t>
            </w:r>
          </w:p>
        </w:tc>
      </w:tr>
      <w:tr w:rsidR="00D25CA9" w:rsidRPr="00A71D81" w14:paraId="7464E7EF"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9F33A" w14:textId="77777777" w:rsidR="00D25CA9" w:rsidRPr="00A71D81" w:rsidRDefault="00D25CA9" w:rsidP="00607894">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Շահառուի</w:t>
            </w:r>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897D5A" w:rsidRPr="00A71D81" w14:paraId="76AAFDAB" w14:textId="77777777" w:rsidTr="0060789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2C34B" w14:textId="6CE9CDAF"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lang w:val="hy-AM"/>
              </w:rPr>
              <w:t>11</w:t>
            </w:r>
            <w:r w:rsidRPr="00D775E6">
              <w:rPr>
                <w:rFonts w:ascii="GHEA Grapalat" w:hAnsi="GHEA Grapalat" w:cs="Sylfaen"/>
                <w:sz w:val="20"/>
                <w:szCs w:val="20"/>
              </w:rPr>
              <w:t>. Շահառուի</w:t>
            </w:r>
            <w:r w:rsidRPr="00D775E6">
              <w:rPr>
                <w:rFonts w:ascii="GHEA Grapalat" w:hAnsi="GHEA Grapalat" w:cs="Arial"/>
                <w:sz w:val="20"/>
                <w:szCs w:val="20"/>
              </w:rPr>
              <w:t xml:space="preserve"> </w:t>
            </w:r>
            <w:r w:rsidRPr="00D775E6">
              <w:rPr>
                <w:rFonts w:ascii="GHEA Grapalat" w:hAnsi="GHEA Grapalat" w:cs="Sylfaen"/>
                <w:sz w:val="20"/>
                <w:szCs w:val="20"/>
              </w:rPr>
              <w:t>ՀՎՀՀ</w:t>
            </w:r>
            <w:r w:rsidRPr="00D775E6">
              <w:rPr>
                <w:rFonts w:ascii="GHEA Grapalat" w:hAnsi="GHEA Grapalat" w:cs="Arial"/>
                <w:sz w:val="20"/>
                <w:szCs w:val="20"/>
              </w:rPr>
              <w:t xml:space="preserve">` </w:t>
            </w:r>
            <w:r w:rsidR="00C340BA" w:rsidRPr="0016077D">
              <w:rPr>
                <w:rFonts w:ascii="GHEA Grapalat" w:hAnsi="GHEA Grapalat"/>
                <w:b/>
                <w:sz w:val="20"/>
                <w:szCs w:val="20"/>
                <w:lang w:val="hy-AM"/>
              </w:rPr>
              <w:t>08102174</w:t>
            </w:r>
          </w:p>
        </w:tc>
      </w:tr>
      <w:tr w:rsidR="00897D5A" w:rsidRPr="00A71D81" w14:paraId="5D6FC38E"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278C4" w14:textId="2132A912"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2</w:t>
            </w:r>
            <w:r w:rsidRPr="00D775E6">
              <w:rPr>
                <w:rFonts w:ascii="GHEA Grapalat" w:hAnsi="GHEA Grapalat" w:cs="Sylfaen"/>
                <w:sz w:val="20"/>
                <w:szCs w:val="20"/>
              </w:rPr>
              <w:t>.Շահառուի</w:t>
            </w:r>
            <w:r w:rsidRPr="00D775E6">
              <w:rPr>
                <w:rFonts w:ascii="GHEA Grapalat" w:hAnsi="GHEA Grapalat" w:cs="Sylfaen"/>
                <w:sz w:val="20"/>
                <w:szCs w:val="20"/>
                <w:lang w:val="hy-AM"/>
              </w:rPr>
              <w:t>ն</w:t>
            </w:r>
            <w:r w:rsidRPr="00D775E6">
              <w:rPr>
                <w:rFonts w:ascii="GHEA Grapalat" w:hAnsi="GHEA Grapalat" w:cs="Arial"/>
                <w:sz w:val="20"/>
                <w:szCs w:val="20"/>
              </w:rPr>
              <w:t xml:space="preserve"> </w:t>
            </w:r>
            <w:r w:rsidRPr="00D775E6">
              <w:rPr>
                <w:rFonts w:ascii="GHEA Grapalat" w:hAnsi="GHEA Grapalat" w:cs="Sylfaen"/>
                <w:sz w:val="20"/>
                <w:szCs w:val="20"/>
                <w:lang w:val="hy-AM"/>
              </w:rPr>
              <w:t xml:space="preserve"> սպասարկող Ֆինանսական կազմակերպություն</w:t>
            </w:r>
            <w:r w:rsidRPr="00D775E6">
              <w:rPr>
                <w:rFonts w:ascii="GHEA Grapalat" w:hAnsi="GHEA Grapalat" w:cs="Sylfaen"/>
                <w:sz w:val="20"/>
                <w:szCs w:val="20"/>
              </w:rPr>
              <w:t xml:space="preserve"> (բանկ)</w:t>
            </w:r>
            <w:r w:rsidRPr="00D775E6">
              <w:rPr>
                <w:rFonts w:ascii="GHEA Grapalat" w:hAnsi="GHEA Grapalat" w:cs="Arial"/>
                <w:sz w:val="20"/>
                <w:szCs w:val="20"/>
              </w:rPr>
              <w:t xml:space="preserve">`  </w:t>
            </w:r>
            <w:r w:rsidR="00C340BA" w:rsidRPr="0016077D">
              <w:rPr>
                <w:rFonts w:ascii="GHEA Grapalat" w:hAnsi="GHEA Grapalat" w:cs="Sylfaen"/>
                <w:b/>
                <w:sz w:val="20"/>
                <w:szCs w:val="20"/>
                <w:lang w:val="hy-AM"/>
              </w:rPr>
              <w:t>«ՀՀ ֆինանսների  նախարարության  գործառնական վարչություն»</w:t>
            </w:r>
          </w:p>
        </w:tc>
      </w:tr>
      <w:tr w:rsidR="00897D5A" w:rsidRPr="00A71D81" w14:paraId="64A75930"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DFBF3" w14:textId="4EFF799E" w:rsidR="00897D5A" w:rsidRPr="00A71D81" w:rsidRDefault="00897D5A" w:rsidP="00897D5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3</w:t>
            </w:r>
            <w:r w:rsidRPr="00D775E6">
              <w:rPr>
                <w:rFonts w:ascii="GHEA Grapalat" w:hAnsi="GHEA Grapalat" w:cs="Sylfaen"/>
                <w:sz w:val="20"/>
                <w:szCs w:val="20"/>
              </w:rPr>
              <w:t>.Շահառուի</w:t>
            </w:r>
            <w:r w:rsidRPr="00D775E6">
              <w:rPr>
                <w:rFonts w:ascii="GHEA Grapalat" w:hAnsi="GHEA Grapalat" w:cs="Arial"/>
                <w:sz w:val="20"/>
                <w:szCs w:val="20"/>
              </w:rPr>
              <w:t xml:space="preserve"> </w:t>
            </w:r>
            <w:r w:rsidRPr="00D775E6">
              <w:rPr>
                <w:rFonts w:ascii="GHEA Grapalat" w:hAnsi="GHEA Grapalat" w:cs="Sylfaen"/>
                <w:sz w:val="20"/>
                <w:szCs w:val="20"/>
              </w:rPr>
              <w:t>հաշվի</w:t>
            </w:r>
            <w:r w:rsidRPr="00D775E6">
              <w:rPr>
                <w:rFonts w:ascii="GHEA Grapalat" w:hAnsi="GHEA Grapalat" w:cs="Arial"/>
                <w:sz w:val="20"/>
                <w:szCs w:val="20"/>
              </w:rPr>
              <w:t xml:space="preserve"> </w:t>
            </w:r>
            <w:r w:rsidRPr="00D775E6">
              <w:rPr>
                <w:rFonts w:ascii="GHEA Grapalat" w:hAnsi="GHEA Grapalat" w:cs="Sylfaen"/>
                <w:sz w:val="20"/>
                <w:szCs w:val="20"/>
              </w:rPr>
              <w:t>համարը</w:t>
            </w:r>
            <w:r w:rsidRPr="00D775E6">
              <w:rPr>
                <w:rFonts w:ascii="GHEA Grapalat" w:hAnsi="GHEA Grapalat" w:cs="Arial"/>
                <w:sz w:val="20"/>
                <w:szCs w:val="20"/>
              </w:rPr>
              <w:t xml:space="preserve"> (</w:t>
            </w:r>
            <w:r w:rsidRPr="00D775E6">
              <w:rPr>
                <w:rFonts w:ascii="GHEA Grapalat" w:hAnsi="GHEA Grapalat" w:cs="Sylfaen"/>
                <w:sz w:val="20"/>
                <w:szCs w:val="20"/>
              </w:rPr>
              <w:t>հշ</w:t>
            </w:r>
            <w:r w:rsidRPr="00D775E6">
              <w:rPr>
                <w:rFonts w:ascii="GHEA Grapalat" w:hAnsi="GHEA Grapalat" w:cs="Arial"/>
                <w:sz w:val="20"/>
                <w:szCs w:val="20"/>
              </w:rPr>
              <w:t xml:space="preserve">.N)  </w:t>
            </w:r>
            <w:r w:rsidR="00C340BA" w:rsidRPr="0016077D">
              <w:rPr>
                <w:rFonts w:ascii="GHEA Grapalat" w:hAnsi="GHEA Grapalat"/>
                <w:b/>
                <w:sz w:val="20"/>
                <w:szCs w:val="20"/>
              </w:rPr>
              <w:t>900188000013</w:t>
            </w:r>
          </w:p>
        </w:tc>
      </w:tr>
      <w:tr w:rsidR="00D25CA9" w:rsidRPr="00A71D81" w14:paraId="6B81F742"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5845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79B75D98"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7850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16FA3701"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E7A6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2970BBFD"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CF1B0" w14:textId="77777777" w:rsidR="00D25CA9" w:rsidRPr="00A71D81" w:rsidRDefault="00D25CA9" w:rsidP="00607894">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88F">
              <w:rPr>
                <w:rFonts w:ascii="GHEA Grapalat" w:hAnsi="GHEA Grapalat" w:cs="Sylfaen"/>
                <w:b/>
                <w:bCs/>
                <w:i/>
                <w:sz w:val="20"/>
                <w:szCs w:val="20"/>
              </w:rPr>
              <w:t>(որակավորման ապահովմ</w:t>
            </w:r>
            <w:r w:rsidRPr="00A7088F">
              <w:rPr>
                <w:rFonts w:ascii="GHEA Grapalat" w:hAnsi="GHEA Grapalat" w:cs="Sylfaen"/>
                <w:b/>
                <w:bCs/>
                <w:i/>
                <w:sz w:val="20"/>
                <w:szCs w:val="20"/>
                <w:lang w:val="hy-AM"/>
              </w:rPr>
              <w:t>ան համար</w:t>
            </w:r>
            <w:r w:rsidRPr="00A7088F">
              <w:rPr>
                <w:rFonts w:ascii="GHEA Grapalat" w:hAnsi="GHEA Grapalat" w:cs="Sylfaen"/>
                <w:b/>
                <w:bCs/>
                <w:i/>
                <w:sz w:val="20"/>
                <w:szCs w:val="20"/>
              </w:rPr>
              <w:t>)</w:t>
            </w:r>
          </w:p>
        </w:tc>
      </w:tr>
      <w:tr w:rsidR="00D25CA9" w:rsidRPr="00A71D81" w14:paraId="0FC4784B" w14:textId="77777777" w:rsidTr="00607894">
        <w:trPr>
          <w:trHeight w:val="424"/>
        </w:trPr>
        <w:tc>
          <w:tcPr>
            <w:tcW w:w="10980" w:type="dxa"/>
            <w:gridSpan w:val="2"/>
            <w:tcBorders>
              <w:top w:val="single" w:sz="4" w:space="0" w:color="auto"/>
              <w:left w:val="single" w:sz="4" w:space="0" w:color="auto"/>
              <w:right w:val="single" w:sz="4" w:space="0" w:color="000000"/>
            </w:tcBorders>
            <w:noWrap/>
            <w:vAlign w:val="bottom"/>
          </w:tcPr>
          <w:p w14:paraId="64E8A496"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BFEF9DD" w14:textId="77777777" w:rsidR="00D25CA9" w:rsidRPr="00A71D81" w:rsidRDefault="00D25CA9" w:rsidP="00607894">
            <w:pPr>
              <w:rPr>
                <w:rFonts w:ascii="GHEA Grapalat" w:hAnsi="GHEA Grapalat" w:cs="Arial"/>
                <w:sz w:val="20"/>
                <w:szCs w:val="20"/>
              </w:rPr>
            </w:pPr>
          </w:p>
        </w:tc>
      </w:tr>
      <w:tr w:rsidR="00D25CA9" w:rsidRPr="00A71D81" w14:paraId="757A7CB4" w14:textId="77777777" w:rsidTr="00607894">
        <w:trPr>
          <w:trHeight w:val="704"/>
        </w:trPr>
        <w:tc>
          <w:tcPr>
            <w:tcW w:w="10980" w:type="dxa"/>
            <w:gridSpan w:val="2"/>
            <w:tcBorders>
              <w:left w:val="single" w:sz="4" w:space="0" w:color="auto"/>
              <w:bottom w:val="single" w:sz="4" w:space="0" w:color="auto"/>
              <w:right w:val="single" w:sz="4" w:space="0" w:color="000000"/>
            </w:tcBorders>
            <w:noWrap/>
            <w:vAlign w:val="bottom"/>
          </w:tcPr>
          <w:p w14:paraId="7F478306" w14:textId="77777777" w:rsidR="00D25CA9" w:rsidRPr="00A71D81" w:rsidRDefault="00D25CA9" w:rsidP="00607894">
            <w:pPr>
              <w:rPr>
                <w:rFonts w:ascii="GHEA Grapalat" w:hAnsi="GHEA Grapalat" w:cs="Arial"/>
                <w:sz w:val="20"/>
                <w:szCs w:val="20"/>
                <w:lang w:val="hy-AM"/>
              </w:rPr>
            </w:pPr>
          </w:p>
        </w:tc>
      </w:tr>
      <w:tr w:rsidR="00D25CA9" w:rsidRPr="00A71D81" w14:paraId="022D206C"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F0B96"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73C5F9F" w14:textId="77777777" w:rsidR="00D25CA9" w:rsidRPr="00A71D81" w:rsidRDefault="00D25CA9" w:rsidP="00607894">
            <w:pPr>
              <w:rPr>
                <w:rFonts w:ascii="GHEA Grapalat" w:hAnsi="GHEA Grapalat" w:cs="Sylfaen"/>
                <w:sz w:val="20"/>
                <w:szCs w:val="20"/>
                <w:lang w:val="ru-RU"/>
              </w:rPr>
            </w:pPr>
          </w:p>
        </w:tc>
      </w:tr>
      <w:tr w:rsidR="00D25CA9" w:rsidRPr="00A71D81" w14:paraId="2D91E9D1"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1718E"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1AE0F69" w14:textId="77777777" w:rsidR="00D25CA9" w:rsidRPr="00A71D81" w:rsidRDefault="00D25CA9" w:rsidP="00607894">
            <w:pPr>
              <w:rPr>
                <w:rFonts w:ascii="GHEA Grapalat" w:hAnsi="GHEA Grapalat" w:cs="Sylfaen"/>
                <w:sz w:val="20"/>
                <w:szCs w:val="20"/>
                <w:lang w:val="hy-AM"/>
              </w:rPr>
            </w:pPr>
          </w:p>
        </w:tc>
      </w:tr>
      <w:tr w:rsidR="00D25CA9" w:rsidRPr="00A71D81" w14:paraId="41DC1E43"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51C3B304" w14:textId="77777777" w:rsidR="00D25CA9" w:rsidRPr="00A71D81" w:rsidRDefault="00D25CA9" w:rsidP="00607894">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BB79437" w14:textId="77777777" w:rsidR="00D25CA9" w:rsidRPr="00A71D81" w:rsidRDefault="00D25CA9" w:rsidP="00607894">
            <w:pPr>
              <w:rPr>
                <w:rFonts w:ascii="GHEA Grapalat" w:hAnsi="GHEA Grapalat" w:cs="Sylfaen"/>
                <w:sz w:val="20"/>
                <w:szCs w:val="20"/>
              </w:rPr>
            </w:pPr>
          </w:p>
          <w:p w14:paraId="2CBDF42C"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4D0EEF" w14:textId="77777777" w:rsidR="00D25CA9" w:rsidRPr="00A71D81" w:rsidRDefault="00D25CA9" w:rsidP="00607894">
            <w:pPr>
              <w:rPr>
                <w:rFonts w:ascii="GHEA Grapalat" w:hAnsi="GHEA Grapalat" w:cs="Tahoma"/>
                <w:color w:val="000000"/>
                <w:sz w:val="20"/>
                <w:szCs w:val="20"/>
              </w:rPr>
            </w:pPr>
          </w:p>
          <w:p w14:paraId="3D429D39" w14:textId="77777777" w:rsidR="00D25CA9" w:rsidRPr="00A71D81" w:rsidRDefault="00D25CA9" w:rsidP="00607894">
            <w:pPr>
              <w:rPr>
                <w:rFonts w:ascii="GHEA Grapalat" w:hAnsi="GHEA Grapalat" w:cs="Sylfaen"/>
                <w:sz w:val="20"/>
                <w:szCs w:val="20"/>
              </w:rPr>
            </w:pPr>
          </w:p>
          <w:p w14:paraId="3F96689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837AE12" w14:textId="77777777" w:rsidR="00D25CA9" w:rsidRPr="00A71D81" w:rsidRDefault="00D25CA9" w:rsidP="00607894">
            <w:pPr>
              <w:rPr>
                <w:rFonts w:ascii="GHEA Grapalat" w:hAnsi="GHEA Grapalat" w:cs="Sylfaen"/>
                <w:sz w:val="20"/>
                <w:szCs w:val="20"/>
              </w:rPr>
            </w:pPr>
          </w:p>
          <w:p w14:paraId="5B1D9F0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A6A11F4"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Կ.Տ.</w:t>
            </w:r>
          </w:p>
          <w:p w14:paraId="723F8BA3" w14:textId="77777777" w:rsidR="00D25CA9" w:rsidRPr="00A71D81" w:rsidRDefault="00D25CA9" w:rsidP="006078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ADCEFCB" w14:textId="77777777" w:rsidR="00D25CA9" w:rsidRPr="00A71D81" w:rsidRDefault="00D25CA9" w:rsidP="00607894">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58E7F0B9" w14:textId="77777777" w:rsidR="00D25CA9" w:rsidRPr="00A71D81" w:rsidRDefault="00D25CA9" w:rsidP="00607894">
            <w:pPr>
              <w:jc w:val="right"/>
              <w:rPr>
                <w:rFonts w:ascii="GHEA Grapalat" w:hAnsi="GHEA Grapalat" w:cs="Sylfaen"/>
                <w:sz w:val="20"/>
                <w:szCs w:val="20"/>
              </w:rPr>
            </w:pPr>
          </w:p>
          <w:p w14:paraId="550AC8F7"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9CC8AD1" w14:textId="77777777" w:rsidR="00D25CA9" w:rsidRPr="00A71D81" w:rsidRDefault="00D25CA9" w:rsidP="00607894">
            <w:pPr>
              <w:jc w:val="right"/>
              <w:rPr>
                <w:rFonts w:ascii="GHEA Grapalat" w:hAnsi="GHEA Grapalat" w:cs="Tahoma"/>
                <w:color w:val="000000"/>
                <w:sz w:val="20"/>
                <w:szCs w:val="20"/>
              </w:rPr>
            </w:pPr>
          </w:p>
          <w:p w14:paraId="56F63AA8" w14:textId="77777777" w:rsidR="00D25CA9" w:rsidRPr="00A71D81" w:rsidRDefault="00D25CA9" w:rsidP="00607894">
            <w:pPr>
              <w:jc w:val="right"/>
              <w:rPr>
                <w:rFonts w:ascii="GHEA Grapalat" w:hAnsi="GHEA Grapalat" w:cs="Tahoma"/>
                <w:color w:val="000000"/>
                <w:sz w:val="20"/>
                <w:szCs w:val="20"/>
              </w:rPr>
            </w:pPr>
          </w:p>
          <w:p w14:paraId="3F352AD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5B9D5A4" w14:textId="77777777" w:rsidR="00D25CA9" w:rsidRPr="00A71D81" w:rsidRDefault="00D25CA9" w:rsidP="00607894">
            <w:pPr>
              <w:jc w:val="right"/>
              <w:rPr>
                <w:rFonts w:ascii="GHEA Grapalat" w:hAnsi="GHEA Grapalat" w:cs="Sylfaen"/>
                <w:sz w:val="20"/>
                <w:szCs w:val="20"/>
              </w:rPr>
            </w:pPr>
          </w:p>
          <w:p w14:paraId="7545FCB8"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8FD20B2" w14:textId="77777777" w:rsidR="00D25CA9" w:rsidRPr="00A71D81" w:rsidRDefault="00D25CA9" w:rsidP="00607894">
            <w:pPr>
              <w:jc w:val="right"/>
              <w:rPr>
                <w:rFonts w:ascii="GHEA Grapalat" w:hAnsi="GHEA Grapalat" w:cs="Sylfaen"/>
                <w:sz w:val="20"/>
                <w:szCs w:val="20"/>
              </w:rPr>
            </w:pPr>
          </w:p>
        </w:tc>
      </w:tr>
      <w:tr w:rsidR="00D25CA9" w:rsidRPr="00A71D81" w14:paraId="79244F03" w14:textId="77777777" w:rsidTr="00607894">
        <w:trPr>
          <w:trHeight w:val="2058"/>
        </w:trPr>
        <w:tc>
          <w:tcPr>
            <w:tcW w:w="5616" w:type="dxa"/>
            <w:tcBorders>
              <w:top w:val="single" w:sz="4" w:space="0" w:color="auto"/>
              <w:left w:val="single" w:sz="4" w:space="0" w:color="auto"/>
              <w:right w:val="single" w:sz="4" w:space="0" w:color="auto"/>
            </w:tcBorders>
            <w:noWrap/>
            <w:vAlign w:val="bottom"/>
          </w:tcPr>
          <w:p w14:paraId="3481C2C3"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119852F" w14:textId="77777777" w:rsidR="00D25CA9" w:rsidRPr="00A71D81" w:rsidRDefault="00D25CA9" w:rsidP="00607894">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7B174DD0"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48111A9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5335568A"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045BD81" w14:textId="77777777" w:rsidR="00D25CA9" w:rsidRPr="00A71D81" w:rsidRDefault="00D25CA9" w:rsidP="00607894">
            <w:pPr>
              <w:rPr>
                <w:rFonts w:ascii="GHEA Grapalat" w:hAnsi="GHEA Grapalat" w:cs="Tahoma"/>
                <w:color w:val="000000"/>
                <w:sz w:val="20"/>
                <w:szCs w:val="20"/>
              </w:rPr>
            </w:pPr>
          </w:p>
          <w:p w14:paraId="4E83E1BE" w14:textId="77777777" w:rsidR="00D25CA9" w:rsidRPr="00A71D81" w:rsidRDefault="00D25CA9" w:rsidP="0060789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7814BC"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C03A8C" w14:textId="77777777" w:rsidR="00D25CA9" w:rsidRPr="00A71D81" w:rsidRDefault="00D25CA9" w:rsidP="00607894">
            <w:pPr>
              <w:jc w:val="right"/>
              <w:rPr>
                <w:rFonts w:ascii="GHEA Grapalat" w:hAnsi="GHEA Grapalat" w:cs="Tahoma"/>
                <w:color w:val="000000"/>
                <w:sz w:val="20"/>
                <w:szCs w:val="20"/>
              </w:rPr>
            </w:pPr>
          </w:p>
          <w:p w14:paraId="52930D49" w14:textId="77777777" w:rsidR="00D25CA9" w:rsidRPr="00A71D81" w:rsidRDefault="00D25CA9" w:rsidP="00607894">
            <w:pPr>
              <w:jc w:val="right"/>
              <w:rPr>
                <w:rFonts w:ascii="GHEA Grapalat" w:hAnsi="GHEA Grapalat" w:cs="Tahoma"/>
                <w:color w:val="000000"/>
                <w:sz w:val="20"/>
                <w:szCs w:val="20"/>
              </w:rPr>
            </w:pPr>
          </w:p>
          <w:p w14:paraId="6E71903E"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5B79BDA" w14:textId="77777777" w:rsidR="00D25CA9" w:rsidRPr="00A71D81" w:rsidRDefault="00D25CA9" w:rsidP="00607894">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3FE2C174" w14:textId="77777777" w:rsidR="00D25CA9" w:rsidRPr="00A71D81" w:rsidRDefault="00D25CA9" w:rsidP="00607894">
            <w:pPr>
              <w:jc w:val="right"/>
              <w:rPr>
                <w:rFonts w:ascii="GHEA Grapalat" w:hAnsi="GHEA Grapalat" w:cs="Arial"/>
                <w:sz w:val="20"/>
                <w:szCs w:val="20"/>
                <w:lang w:val="hy-AM"/>
              </w:rPr>
            </w:pPr>
          </w:p>
        </w:tc>
      </w:tr>
      <w:tr w:rsidR="00D25CA9" w:rsidRPr="00A71D81" w14:paraId="16C7EDE1"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00F8180F"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lastRenderedPageBreak/>
              <w:t>24.բ.                                                       Կ.Տ.</w:t>
            </w:r>
          </w:p>
          <w:p w14:paraId="48BFB591" w14:textId="77777777" w:rsidR="00D25CA9" w:rsidRPr="00A71D81" w:rsidRDefault="00D25CA9" w:rsidP="00607894">
            <w:pPr>
              <w:rPr>
                <w:rFonts w:ascii="GHEA Grapalat" w:hAnsi="GHEA Grapalat" w:cs="Sylfaen"/>
                <w:sz w:val="20"/>
                <w:szCs w:val="20"/>
              </w:rPr>
            </w:pPr>
          </w:p>
          <w:p w14:paraId="7DA54567" w14:textId="77777777" w:rsidR="00D25CA9" w:rsidRPr="00A71D81" w:rsidRDefault="00D25CA9" w:rsidP="00607894">
            <w:pPr>
              <w:rPr>
                <w:rFonts w:ascii="GHEA Grapalat" w:hAnsi="GHEA Grapalat" w:cs="Sylfaen"/>
                <w:sz w:val="20"/>
                <w:szCs w:val="20"/>
              </w:rPr>
            </w:pPr>
          </w:p>
          <w:p w14:paraId="486481E5"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2D8033C" w14:textId="77777777" w:rsidR="00D25CA9" w:rsidRPr="00A71D81" w:rsidRDefault="00D25CA9" w:rsidP="00607894">
            <w:pPr>
              <w:rPr>
                <w:rFonts w:ascii="GHEA Grapalat" w:hAnsi="GHEA Grapalat" w:cs="Sylfaen"/>
                <w:sz w:val="20"/>
                <w:szCs w:val="20"/>
              </w:rPr>
            </w:pPr>
          </w:p>
          <w:p w14:paraId="4400F4DB"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73BE4A26" w14:textId="77777777" w:rsidR="00D25CA9" w:rsidRPr="00A71D81" w:rsidRDefault="00D25CA9" w:rsidP="006078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62F96C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23.բ.                                                                 Կ.Տ.    </w:t>
            </w:r>
          </w:p>
          <w:p w14:paraId="4AB83D9D" w14:textId="77777777" w:rsidR="00D25CA9" w:rsidRPr="00A71D81" w:rsidRDefault="00D25CA9" w:rsidP="00607894">
            <w:pPr>
              <w:rPr>
                <w:rFonts w:ascii="GHEA Grapalat" w:hAnsi="GHEA Grapalat" w:cs="Sylfaen"/>
                <w:sz w:val="20"/>
                <w:szCs w:val="20"/>
              </w:rPr>
            </w:pPr>
          </w:p>
          <w:p w14:paraId="19208A6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106A4725" w14:textId="77777777" w:rsidR="00D25CA9" w:rsidRPr="00A71D81" w:rsidRDefault="00D25CA9" w:rsidP="00607894">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83812FB" w14:textId="77777777" w:rsidR="00D25CA9" w:rsidRPr="00A71D81" w:rsidRDefault="00D25CA9" w:rsidP="00607894">
            <w:pPr>
              <w:rPr>
                <w:rFonts w:ascii="GHEA Grapalat" w:hAnsi="GHEA Grapalat" w:cs="Sylfaen"/>
                <w:color w:val="000000"/>
                <w:sz w:val="20"/>
                <w:szCs w:val="20"/>
              </w:rPr>
            </w:pPr>
          </w:p>
          <w:p w14:paraId="7A3D1E64" w14:textId="77777777" w:rsidR="00D25CA9" w:rsidRPr="00A71D81" w:rsidRDefault="00D25CA9" w:rsidP="00607894">
            <w:pPr>
              <w:rPr>
                <w:rFonts w:ascii="GHEA Grapalat" w:hAnsi="GHEA Grapalat" w:cs="Sylfaen"/>
                <w:sz w:val="20"/>
                <w:szCs w:val="20"/>
              </w:rPr>
            </w:pPr>
          </w:p>
          <w:p w14:paraId="15C3E229" w14:textId="77777777" w:rsidR="00D25CA9" w:rsidRPr="00A71D81" w:rsidRDefault="00D25CA9" w:rsidP="00607894">
            <w:pPr>
              <w:jc w:val="right"/>
              <w:rPr>
                <w:rFonts w:ascii="GHEA Grapalat" w:hAnsi="GHEA Grapalat" w:cs="Arial"/>
                <w:sz w:val="20"/>
                <w:szCs w:val="20"/>
              </w:rPr>
            </w:pPr>
          </w:p>
        </w:tc>
      </w:tr>
    </w:tbl>
    <w:p w14:paraId="0EFD7FF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222B0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D9634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C2ED1F"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0F6CA5"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C7BA21"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93C59B5"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B4A46CE"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13412B61" w14:textId="77777777" w:rsidTr="00607894">
        <w:tc>
          <w:tcPr>
            <w:tcW w:w="720" w:type="dxa"/>
            <w:tcBorders>
              <w:top w:val="single" w:sz="4" w:space="0" w:color="auto"/>
              <w:left w:val="single" w:sz="4" w:space="0" w:color="auto"/>
              <w:bottom w:val="single" w:sz="4" w:space="0" w:color="auto"/>
              <w:right w:val="single" w:sz="4" w:space="0" w:color="auto"/>
            </w:tcBorders>
          </w:tcPr>
          <w:p w14:paraId="3B8AFC57"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F7596"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C4EEF7C"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Նշված դաշտի/</w:t>
            </w:r>
          </w:p>
          <w:p w14:paraId="6B46226A"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CA32973" w14:textId="77777777" w:rsidR="00D25CA9" w:rsidRPr="00A71D81" w:rsidRDefault="00D25CA9" w:rsidP="00607894">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1A7A252E"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107B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BC0CAB2"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E2CEDBF"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CA9A58E"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74C55852" w14:textId="77777777" w:rsidTr="00607894">
        <w:tc>
          <w:tcPr>
            <w:tcW w:w="720" w:type="dxa"/>
            <w:tcBorders>
              <w:top w:val="single" w:sz="4" w:space="0" w:color="auto"/>
              <w:left w:val="single" w:sz="4" w:space="0" w:color="auto"/>
              <w:bottom w:val="single" w:sz="4" w:space="0" w:color="auto"/>
              <w:right w:val="single" w:sz="4" w:space="0" w:color="auto"/>
            </w:tcBorders>
          </w:tcPr>
          <w:p w14:paraId="4629E634"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0713B0C"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2F31341"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365A8F"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A3D17C2"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20250997" w14:textId="77777777" w:rsidTr="00607894">
        <w:tc>
          <w:tcPr>
            <w:tcW w:w="720" w:type="dxa"/>
            <w:tcBorders>
              <w:top w:val="single" w:sz="4" w:space="0" w:color="auto"/>
              <w:left w:val="single" w:sz="4" w:space="0" w:color="auto"/>
              <w:bottom w:val="single" w:sz="4" w:space="0" w:color="auto"/>
              <w:right w:val="single" w:sz="4" w:space="0" w:color="auto"/>
            </w:tcBorders>
          </w:tcPr>
          <w:p w14:paraId="51DA42B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D3F3DB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E2FE61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A817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61AF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4B5A788" w14:textId="77777777" w:rsidTr="00607894">
        <w:tc>
          <w:tcPr>
            <w:tcW w:w="720" w:type="dxa"/>
            <w:tcBorders>
              <w:top w:val="single" w:sz="4" w:space="0" w:color="auto"/>
              <w:left w:val="single" w:sz="4" w:space="0" w:color="auto"/>
              <w:bottom w:val="single" w:sz="4" w:space="0" w:color="auto"/>
              <w:right w:val="single" w:sz="4" w:space="0" w:color="auto"/>
            </w:tcBorders>
          </w:tcPr>
          <w:p w14:paraId="47ED9E80" w14:textId="77777777" w:rsidR="00D25CA9" w:rsidRPr="00A71D81" w:rsidRDefault="00D25CA9" w:rsidP="00607894">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E67AA2"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FB3C1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3C40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879D38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095497FB" w14:textId="77777777" w:rsidTr="00607894">
        <w:tc>
          <w:tcPr>
            <w:tcW w:w="720" w:type="dxa"/>
            <w:tcBorders>
              <w:top w:val="single" w:sz="4" w:space="0" w:color="auto"/>
              <w:left w:val="single" w:sz="4" w:space="0" w:color="auto"/>
              <w:bottom w:val="single" w:sz="4" w:space="0" w:color="auto"/>
              <w:right w:val="single" w:sz="4" w:space="0" w:color="auto"/>
            </w:tcBorders>
          </w:tcPr>
          <w:p w14:paraId="07E8E80C" w14:textId="77777777" w:rsidR="00D25CA9" w:rsidRPr="00A71D81" w:rsidRDefault="00D25CA9" w:rsidP="00607894">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1ACD75"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848C4B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AF77B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88FD1FD" w14:textId="77777777" w:rsidR="00D25CA9" w:rsidRPr="00A71D81" w:rsidRDefault="00D25CA9" w:rsidP="0060789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77A72A" w14:textId="77777777" w:rsidR="00D25CA9" w:rsidRPr="00A71D81" w:rsidRDefault="00D25CA9" w:rsidP="00607894">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65B758D4" w14:textId="77777777" w:rsidTr="00607894">
        <w:tc>
          <w:tcPr>
            <w:tcW w:w="720" w:type="dxa"/>
            <w:tcBorders>
              <w:top w:val="single" w:sz="4" w:space="0" w:color="auto"/>
              <w:left w:val="single" w:sz="4" w:space="0" w:color="auto"/>
              <w:bottom w:val="single" w:sz="4" w:space="0" w:color="auto"/>
              <w:right w:val="single" w:sz="4" w:space="0" w:color="auto"/>
            </w:tcBorders>
          </w:tcPr>
          <w:p w14:paraId="0D5721A0" w14:textId="77777777" w:rsidR="00D25CA9" w:rsidRPr="00A71D81" w:rsidRDefault="00D25CA9" w:rsidP="00607894">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B1A0E5" w14:textId="77777777" w:rsidR="00D25CA9" w:rsidRPr="00A71D81" w:rsidRDefault="00D25CA9" w:rsidP="00607894">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76685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EA0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AC2BE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C0ACF17" w14:textId="77777777" w:rsidR="00D25CA9" w:rsidRPr="00A71D81" w:rsidRDefault="00D25CA9" w:rsidP="00607894">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590C531" w14:textId="77777777" w:rsidTr="00607894">
        <w:tc>
          <w:tcPr>
            <w:tcW w:w="720" w:type="dxa"/>
            <w:tcBorders>
              <w:top w:val="single" w:sz="4" w:space="0" w:color="auto"/>
              <w:left w:val="single" w:sz="4" w:space="0" w:color="auto"/>
              <w:bottom w:val="single" w:sz="4" w:space="0" w:color="auto"/>
              <w:right w:val="single" w:sz="4" w:space="0" w:color="auto"/>
            </w:tcBorders>
          </w:tcPr>
          <w:p w14:paraId="45D7B50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F498D1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3B75FC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E1879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1B9E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99F70EC" w14:textId="77777777" w:rsidTr="00607894">
        <w:tc>
          <w:tcPr>
            <w:tcW w:w="720" w:type="dxa"/>
            <w:tcBorders>
              <w:top w:val="single" w:sz="4" w:space="0" w:color="auto"/>
              <w:left w:val="single" w:sz="4" w:space="0" w:color="auto"/>
              <w:bottom w:val="single" w:sz="4" w:space="0" w:color="auto"/>
              <w:right w:val="single" w:sz="4" w:space="0" w:color="auto"/>
            </w:tcBorders>
          </w:tcPr>
          <w:p w14:paraId="4DE9F19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2E72E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9E88CD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6F6BB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2844F5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E523E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6F42502" w14:textId="77777777" w:rsidTr="00607894">
        <w:tc>
          <w:tcPr>
            <w:tcW w:w="720" w:type="dxa"/>
            <w:tcBorders>
              <w:top w:val="single" w:sz="4" w:space="0" w:color="auto"/>
              <w:left w:val="single" w:sz="4" w:space="0" w:color="auto"/>
              <w:bottom w:val="single" w:sz="4" w:space="0" w:color="auto"/>
              <w:right w:val="single" w:sz="4" w:space="0" w:color="auto"/>
            </w:tcBorders>
          </w:tcPr>
          <w:p w14:paraId="44BBC81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2F87A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17C2C3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9046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7BEA0B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CBF1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03CADE04" w14:textId="77777777" w:rsidTr="00607894">
        <w:tc>
          <w:tcPr>
            <w:tcW w:w="720" w:type="dxa"/>
            <w:tcBorders>
              <w:top w:val="single" w:sz="4" w:space="0" w:color="auto"/>
              <w:left w:val="single" w:sz="4" w:space="0" w:color="auto"/>
              <w:bottom w:val="single" w:sz="4" w:space="0" w:color="auto"/>
              <w:right w:val="single" w:sz="4" w:space="0" w:color="auto"/>
            </w:tcBorders>
          </w:tcPr>
          <w:p w14:paraId="2F3C8D0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0FA199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5B4482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04C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DD0C40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CFDE87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D25CA9" w:rsidRPr="00A71D81" w14:paraId="333B4553" w14:textId="77777777" w:rsidTr="00607894">
        <w:tc>
          <w:tcPr>
            <w:tcW w:w="720" w:type="dxa"/>
            <w:tcBorders>
              <w:top w:val="single" w:sz="4" w:space="0" w:color="auto"/>
              <w:left w:val="single" w:sz="4" w:space="0" w:color="auto"/>
              <w:bottom w:val="single" w:sz="4" w:space="0" w:color="auto"/>
              <w:right w:val="single" w:sz="4" w:space="0" w:color="auto"/>
            </w:tcBorders>
          </w:tcPr>
          <w:p w14:paraId="18B404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16482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F65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CD994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587E92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CB45A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5ABD9C7" w14:textId="77777777" w:rsidTr="00607894">
        <w:tc>
          <w:tcPr>
            <w:tcW w:w="720" w:type="dxa"/>
            <w:tcBorders>
              <w:top w:val="single" w:sz="4" w:space="0" w:color="auto"/>
              <w:left w:val="single" w:sz="4" w:space="0" w:color="auto"/>
              <w:bottom w:val="single" w:sz="4" w:space="0" w:color="auto"/>
              <w:right w:val="single" w:sz="4" w:space="0" w:color="auto"/>
            </w:tcBorders>
          </w:tcPr>
          <w:p w14:paraId="03DF431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71D9D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624912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281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139D6B5C"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2C5B00"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5915DA7F" w14:textId="77777777" w:rsidTr="00607894">
        <w:tc>
          <w:tcPr>
            <w:tcW w:w="720" w:type="dxa"/>
            <w:tcBorders>
              <w:top w:val="single" w:sz="4" w:space="0" w:color="auto"/>
              <w:left w:val="single" w:sz="4" w:space="0" w:color="auto"/>
              <w:bottom w:val="single" w:sz="4" w:space="0" w:color="auto"/>
              <w:right w:val="single" w:sz="4" w:space="0" w:color="auto"/>
            </w:tcBorders>
          </w:tcPr>
          <w:p w14:paraId="3CCE8BC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D4F4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6BAC70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2CE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D57DFD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F33963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7037C79C" w14:textId="77777777" w:rsidTr="00607894">
        <w:tc>
          <w:tcPr>
            <w:tcW w:w="720" w:type="dxa"/>
            <w:tcBorders>
              <w:top w:val="single" w:sz="4" w:space="0" w:color="auto"/>
              <w:left w:val="single" w:sz="4" w:space="0" w:color="auto"/>
              <w:bottom w:val="single" w:sz="4" w:space="0" w:color="auto"/>
              <w:right w:val="single" w:sz="4" w:space="0" w:color="auto"/>
            </w:tcBorders>
          </w:tcPr>
          <w:p w14:paraId="366C2E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F38221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780FDC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94E6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D617E5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998C56A" w14:textId="77777777" w:rsidTr="00607894">
        <w:tc>
          <w:tcPr>
            <w:tcW w:w="720" w:type="dxa"/>
            <w:tcBorders>
              <w:top w:val="single" w:sz="4" w:space="0" w:color="auto"/>
              <w:left w:val="single" w:sz="4" w:space="0" w:color="auto"/>
              <w:bottom w:val="single" w:sz="4" w:space="0" w:color="auto"/>
              <w:right w:val="single" w:sz="4" w:space="0" w:color="auto"/>
            </w:tcBorders>
          </w:tcPr>
          <w:p w14:paraId="26F191E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760EE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2757B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BE0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7C4D3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4F6C2B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6D0FF10E" w14:textId="77777777" w:rsidTr="00607894">
        <w:tc>
          <w:tcPr>
            <w:tcW w:w="720" w:type="dxa"/>
            <w:tcBorders>
              <w:top w:val="single" w:sz="4" w:space="0" w:color="auto"/>
              <w:left w:val="single" w:sz="4" w:space="0" w:color="auto"/>
              <w:bottom w:val="single" w:sz="4" w:space="0" w:color="auto"/>
              <w:right w:val="single" w:sz="4" w:space="0" w:color="auto"/>
            </w:tcBorders>
          </w:tcPr>
          <w:p w14:paraId="34DA52B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6A517B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68AC4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AFD4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2888D5E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483BDA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DF5A69" w14:paraId="614516CC" w14:textId="77777777" w:rsidTr="00607894">
        <w:tc>
          <w:tcPr>
            <w:tcW w:w="720" w:type="dxa"/>
            <w:tcBorders>
              <w:top w:val="single" w:sz="4" w:space="0" w:color="auto"/>
              <w:left w:val="single" w:sz="4" w:space="0" w:color="auto"/>
              <w:bottom w:val="single" w:sz="4" w:space="0" w:color="auto"/>
              <w:right w:val="single" w:sz="4" w:space="0" w:color="auto"/>
            </w:tcBorders>
          </w:tcPr>
          <w:p w14:paraId="179F9F2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AA22D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707735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187C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0E22EB1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CA06B6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697D3883" w14:textId="77777777" w:rsidTr="00607894">
        <w:tc>
          <w:tcPr>
            <w:tcW w:w="720" w:type="dxa"/>
            <w:tcBorders>
              <w:top w:val="single" w:sz="4" w:space="0" w:color="auto"/>
              <w:left w:val="single" w:sz="4" w:space="0" w:color="auto"/>
              <w:bottom w:val="single" w:sz="4" w:space="0" w:color="auto"/>
              <w:right w:val="single" w:sz="4" w:space="0" w:color="auto"/>
            </w:tcBorders>
          </w:tcPr>
          <w:p w14:paraId="32887BE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0741E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7869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7156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FD7BA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DF5A69" w14:paraId="03EABE6F" w14:textId="77777777" w:rsidTr="00607894">
        <w:tc>
          <w:tcPr>
            <w:tcW w:w="720" w:type="dxa"/>
            <w:tcBorders>
              <w:top w:val="single" w:sz="4" w:space="0" w:color="auto"/>
              <w:left w:val="single" w:sz="4" w:space="0" w:color="auto"/>
              <w:bottom w:val="single" w:sz="4" w:space="0" w:color="auto"/>
              <w:right w:val="single" w:sz="4" w:space="0" w:color="auto"/>
            </w:tcBorders>
          </w:tcPr>
          <w:p w14:paraId="03EDF6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B0AB8A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59B18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BAAD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DD588B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69BD32F" w14:textId="77777777" w:rsidTr="00607894">
        <w:tc>
          <w:tcPr>
            <w:tcW w:w="720" w:type="dxa"/>
            <w:tcBorders>
              <w:top w:val="single" w:sz="4" w:space="0" w:color="auto"/>
              <w:left w:val="single" w:sz="4" w:space="0" w:color="auto"/>
              <w:bottom w:val="single" w:sz="4" w:space="0" w:color="auto"/>
              <w:right w:val="single" w:sz="4" w:space="0" w:color="auto"/>
            </w:tcBorders>
          </w:tcPr>
          <w:p w14:paraId="5F9855C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220A37D"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92CE29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FD1E7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E864E6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7AFF2B"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DF5A69" w14:paraId="168A8C04" w14:textId="77777777" w:rsidTr="00607894">
        <w:tc>
          <w:tcPr>
            <w:tcW w:w="720" w:type="dxa"/>
            <w:tcBorders>
              <w:top w:val="single" w:sz="4" w:space="0" w:color="auto"/>
              <w:left w:val="single" w:sz="4" w:space="0" w:color="auto"/>
              <w:bottom w:val="single" w:sz="4" w:space="0" w:color="auto"/>
              <w:right w:val="single" w:sz="4" w:space="0" w:color="auto"/>
            </w:tcBorders>
          </w:tcPr>
          <w:p w14:paraId="0301A59E" w14:textId="77777777" w:rsidR="00D25CA9" w:rsidRPr="00A71D81" w:rsidDel="0010680B" w:rsidRDefault="00D25CA9" w:rsidP="00607894">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13B60C8"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DFCD6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B69CFF"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3B1A59F"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12BAD7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3A9721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78628B84" w14:textId="77777777" w:rsidTr="00607894">
        <w:tc>
          <w:tcPr>
            <w:tcW w:w="720" w:type="dxa"/>
            <w:tcBorders>
              <w:top w:val="single" w:sz="4" w:space="0" w:color="auto"/>
              <w:left w:val="single" w:sz="4" w:space="0" w:color="auto"/>
              <w:bottom w:val="single" w:sz="4" w:space="0" w:color="auto"/>
              <w:right w:val="single" w:sz="4" w:space="0" w:color="auto"/>
            </w:tcBorders>
          </w:tcPr>
          <w:p w14:paraId="5C2A222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76CB1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FEFBE0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59F77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577AA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AC9978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2C6316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DF5A69" w14:paraId="5CF0206B" w14:textId="77777777" w:rsidTr="00607894">
        <w:tc>
          <w:tcPr>
            <w:tcW w:w="720" w:type="dxa"/>
            <w:tcBorders>
              <w:top w:val="single" w:sz="4" w:space="0" w:color="auto"/>
              <w:left w:val="single" w:sz="4" w:space="0" w:color="auto"/>
              <w:bottom w:val="single" w:sz="4" w:space="0" w:color="auto"/>
              <w:right w:val="single" w:sz="4" w:space="0" w:color="auto"/>
            </w:tcBorders>
          </w:tcPr>
          <w:p w14:paraId="778F494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EFA17A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6A68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2AEED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618C6E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F946DCE" w14:textId="77777777" w:rsidR="00D25CA9" w:rsidRPr="00A71D81" w:rsidRDefault="00D25CA9" w:rsidP="0060789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454D6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49B752E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8F3D2F1" w14:textId="77777777" w:rsidR="00D25CA9" w:rsidRPr="00A71D81" w:rsidRDefault="00D25CA9" w:rsidP="00607894">
            <w:pPr>
              <w:jc w:val="center"/>
              <w:rPr>
                <w:rFonts w:ascii="GHEA Grapalat" w:hAnsi="GHEA Grapalat"/>
                <w:sz w:val="20"/>
                <w:szCs w:val="20"/>
                <w:lang w:val="hy-AM"/>
              </w:rPr>
            </w:pPr>
          </w:p>
        </w:tc>
      </w:tr>
      <w:tr w:rsidR="00D25CA9" w:rsidRPr="00DF5A69" w14:paraId="034B938E"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0318A3E8"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54B87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36C95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D6D9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4175680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025637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5665EB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59181DED" w14:textId="77777777" w:rsidTr="00607894">
        <w:tc>
          <w:tcPr>
            <w:tcW w:w="720" w:type="dxa"/>
            <w:tcBorders>
              <w:top w:val="single" w:sz="4" w:space="0" w:color="auto"/>
              <w:left w:val="single" w:sz="4" w:space="0" w:color="auto"/>
              <w:bottom w:val="single" w:sz="4" w:space="0" w:color="auto"/>
              <w:right w:val="single" w:sz="4" w:space="0" w:color="auto"/>
            </w:tcBorders>
          </w:tcPr>
          <w:p w14:paraId="05686D9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417D9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7B259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E017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016AE7C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D4B9EC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C19C053"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0D40F16E"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F7AC4C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3DAF8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91AA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0531304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B16981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CD5AB4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5111ED3E" w14:textId="77777777" w:rsidTr="00607894">
        <w:tc>
          <w:tcPr>
            <w:tcW w:w="720" w:type="dxa"/>
            <w:tcBorders>
              <w:top w:val="single" w:sz="4" w:space="0" w:color="auto"/>
              <w:left w:val="single" w:sz="4" w:space="0" w:color="auto"/>
              <w:bottom w:val="single" w:sz="4" w:space="0" w:color="auto"/>
              <w:right w:val="single" w:sz="4" w:space="0" w:color="auto"/>
            </w:tcBorders>
          </w:tcPr>
          <w:p w14:paraId="32F42D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716A7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0F60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6E2E65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9ABB1F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AD6E4BC" w14:textId="77777777" w:rsidR="00D25CA9" w:rsidRPr="00A71D81" w:rsidRDefault="00D25CA9" w:rsidP="00607894">
            <w:pPr>
              <w:jc w:val="center"/>
              <w:rPr>
                <w:rFonts w:ascii="GHEA Grapalat" w:hAnsi="GHEA Grapalat"/>
                <w:sz w:val="20"/>
                <w:szCs w:val="20"/>
              </w:rPr>
            </w:pPr>
          </w:p>
        </w:tc>
      </w:tr>
      <w:tr w:rsidR="00D25CA9" w:rsidRPr="00A71D81" w14:paraId="5B915912"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37C7418F" w14:textId="77777777" w:rsidR="00D25CA9" w:rsidRPr="00A71D81" w:rsidRDefault="00D25CA9" w:rsidP="00607894">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2AE3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5B8DC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5AA1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58FFCF3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BDFC9F" w14:textId="77777777" w:rsidR="00D25CA9" w:rsidRPr="00A71D81" w:rsidRDefault="00D25CA9" w:rsidP="00607894">
            <w:pPr>
              <w:jc w:val="center"/>
              <w:rPr>
                <w:rFonts w:ascii="GHEA Grapalat" w:hAnsi="GHEA Grapalat"/>
                <w:sz w:val="20"/>
                <w:szCs w:val="20"/>
              </w:rPr>
            </w:pPr>
          </w:p>
        </w:tc>
      </w:tr>
      <w:tr w:rsidR="00D25CA9" w:rsidRPr="00A71D81" w14:paraId="50F8F81C" w14:textId="77777777" w:rsidTr="00607894">
        <w:tc>
          <w:tcPr>
            <w:tcW w:w="720" w:type="dxa"/>
            <w:tcBorders>
              <w:top w:val="single" w:sz="4" w:space="0" w:color="auto"/>
              <w:left w:val="single" w:sz="4" w:space="0" w:color="auto"/>
              <w:bottom w:val="single" w:sz="4" w:space="0" w:color="auto"/>
              <w:right w:val="single" w:sz="4" w:space="0" w:color="auto"/>
            </w:tcBorders>
          </w:tcPr>
          <w:p w14:paraId="7212E44C"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CD32D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2540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35824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FD38F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228595C" w14:textId="77777777" w:rsidR="00D25CA9" w:rsidRPr="00A71D81" w:rsidRDefault="00D25CA9" w:rsidP="00607894">
            <w:pPr>
              <w:jc w:val="center"/>
              <w:rPr>
                <w:rFonts w:ascii="GHEA Grapalat" w:hAnsi="GHEA Grapalat"/>
                <w:sz w:val="20"/>
                <w:szCs w:val="20"/>
              </w:rPr>
            </w:pPr>
          </w:p>
        </w:tc>
      </w:tr>
      <w:tr w:rsidR="00D25CA9" w:rsidRPr="00A71D81" w14:paraId="1FFAB56D" w14:textId="77777777" w:rsidTr="00607894">
        <w:tc>
          <w:tcPr>
            <w:tcW w:w="720" w:type="dxa"/>
            <w:tcBorders>
              <w:top w:val="single" w:sz="4" w:space="0" w:color="auto"/>
              <w:left w:val="single" w:sz="4" w:space="0" w:color="auto"/>
              <w:bottom w:val="single" w:sz="4" w:space="0" w:color="auto"/>
              <w:right w:val="single" w:sz="4" w:space="0" w:color="auto"/>
            </w:tcBorders>
          </w:tcPr>
          <w:p w14:paraId="7A53344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091CB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99ECC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1B238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482EE31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9CB86AF" w14:textId="77777777" w:rsidR="00D25CA9" w:rsidRPr="00A71D81" w:rsidRDefault="00D25CA9" w:rsidP="00607894">
            <w:pPr>
              <w:jc w:val="center"/>
              <w:rPr>
                <w:rFonts w:ascii="GHEA Grapalat" w:hAnsi="GHEA Grapalat"/>
                <w:sz w:val="20"/>
                <w:szCs w:val="20"/>
              </w:rPr>
            </w:pPr>
          </w:p>
        </w:tc>
      </w:tr>
      <w:tr w:rsidR="00D25CA9" w:rsidRPr="00A71D81" w14:paraId="270684C7" w14:textId="77777777" w:rsidTr="00607894">
        <w:tc>
          <w:tcPr>
            <w:tcW w:w="720" w:type="dxa"/>
            <w:tcBorders>
              <w:top w:val="single" w:sz="4" w:space="0" w:color="auto"/>
              <w:left w:val="single" w:sz="4" w:space="0" w:color="auto"/>
              <w:bottom w:val="single" w:sz="4" w:space="0" w:color="auto"/>
              <w:right w:val="single" w:sz="4" w:space="0" w:color="auto"/>
            </w:tcBorders>
          </w:tcPr>
          <w:p w14:paraId="700EE5D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957C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FD9B24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9A211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CF375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2DC4317" w14:textId="77777777" w:rsidR="00D25CA9" w:rsidRPr="00A71D81" w:rsidRDefault="00D25CA9" w:rsidP="00607894">
            <w:pPr>
              <w:jc w:val="center"/>
              <w:rPr>
                <w:rFonts w:ascii="GHEA Grapalat" w:hAnsi="GHEA Grapalat"/>
                <w:sz w:val="20"/>
                <w:szCs w:val="20"/>
              </w:rPr>
            </w:pPr>
          </w:p>
        </w:tc>
      </w:tr>
      <w:tr w:rsidR="00D25CA9" w:rsidRPr="00A71D81" w14:paraId="29FBBFBB" w14:textId="77777777" w:rsidTr="00607894">
        <w:tc>
          <w:tcPr>
            <w:tcW w:w="720" w:type="dxa"/>
            <w:tcBorders>
              <w:top w:val="single" w:sz="4" w:space="0" w:color="auto"/>
              <w:left w:val="single" w:sz="4" w:space="0" w:color="auto"/>
              <w:bottom w:val="single" w:sz="4" w:space="0" w:color="auto"/>
              <w:right w:val="single" w:sz="4" w:space="0" w:color="auto"/>
            </w:tcBorders>
          </w:tcPr>
          <w:p w14:paraId="40207B5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928A98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7FC494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9318B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A27A6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22D96B" w14:textId="77777777" w:rsidR="00D25CA9" w:rsidRPr="00A71D81" w:rsidRDefault="00D25CA9" w:rsidP="00607894">
            <w:pPr>
              <w:jc w:val="center"/>
              <w:rPr>
                <w:rFonts w:ascii="GHEA Grapalat" w:hAnsi="GHEA Grapalat"/>
                <w:sz w:val="20"/>
                <w:szCs w:val="20"/>
              </w:rPr>
            </w:pPr>
          </w:p>
        </w:tc>
      </w:tr>
    </w:tbl>
    <w:p w14:paraId="39F724F4" w14:textId="77777777" w:rsidR="00D25CA9" w:rsidRPr="00A71D81" w:rsidRDefault="00D25CA9" w:rsidP="00D25CA9">
      <w:pPr>
        <w:pStyle w:val="a3"/>
        <w:jc w:val="right"/>
        <w:rPr>
          <w:rFonts w:ascii="GHEA Grapalat" w:hAnsi="GHEA Grapalat" w:cs="Sylfaen"/>
          <w:i w:val="0"/>
          <w:lang w:val="en-US"/>
        </w:rPr>
      </w:pPr>
    </w:p>
    <w:p w14:paraId="59516B12" w14:textId="77777777" w:rsidR="00D25CA9" w:rsidRPr="00A71D81" w:rsidRDefault="00D25CA9" w:rsidP="00D25CA9">
      <w:pPr>
        <w:pStyle w:val="a3"/>
        <w:jc w:val="right"/>
        <w:rPr>
          <w:rFonts w:ascii="GHEA Grapalat" w:hAnsi="GHEA Grapalat" w:cs="Sylfaen"/>
          <w:i w:val="0"/>
          <w:lang w:val="en-US"/>
        </w:rPr>
      </w:pPr>
    </w:p>
    <w:p w14:paraId="238587DA" w14:textId="77777777" w:rsidR="00D25CA9" w:rsidRPr="00A71D81" w:rsidRDefault="00D25CA9" w:rsidP="00D25CA9">
      <w:pPr>
        <w:pStyle w:val="a3"/>
        <w:jc w:val="right"/>
        <w:rPr>
          <w:rFonts w:ascii="GHEA Grapalat" w:hAnsi="GHEA Grapalat" w:cs="Sylfaen"/>
          <w:i w:val="0"/>
          <w:lang w:val="en-US"/>
        </w:rPr>
      </w:pPr>
    </w:p>
    <w:p w14:paraId="54B988C4" w14:textId="77777777" w:rsidR="00D25CA9" w:rsidRPr="00A71D81" w:rsidRDefault="00D25CA9" w:rsidP="00D25CA9">
      <w:pPr>
        <w:pStyle w:val="a3"/>
        <w:jc w:val="right"/>
        <w:rPr>
          <w:rFonts w:ascii="GHEA Grapalat" w:hAnsi="GHEA Grapalat" w:cs="Sylfaen"/>
          <w:i w:val="0"/>
          <w:lang w:val="en-US"/>
        </w:rPr>
      </w:pPr>
    </w:p>
    <w:p w14:paraId="6CC0A77C" w14:textId="77777777" w:rsidR="00D25CA9" w:rsidRPr="00A71D81" w:rsidRDefault="00D25CA9" w:rsidP="00D25CA9">
      <w:pPr>
        <w:pStyle w:val="a3"/>
        <w:jc w:val="right"/>
        <w:rPr>
          <w:rFonts w:ascii="GHEA Grapalat" w:hAnsi="GHEA Grapalat" w:cs="Sylfaen"/>
          <w:i w:val="0"/>
          <w:lang w:val="en-US"/>
        </w:rPr>
      </w:pPr>
    </w:p>
    <w:p w14:paraId="35E6298C" w14:textId="77777777" w:rsidR="00D25CA9" w:rsidRPr="00A71D81" w:rsidRDefault="00D25CA9" w:rsidP="00D25CA9">
      <w:pPr>
        <w:rPr>
          <w:rFonts w:ascii="GHEA Grapalat" w:hAnsi="GHEA Grapalat"/>
        </w:rPr>
      </w:pPr>
    </w:p>
    <w:p w14:paraId="59D4B01B" w14:textId="77777777" w:rsidR="00D25CA9" w:rsidRPr="00A71D81" w:rsidRDefault="00D25CA9" w:rsidP="00D25CA9">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4F74EA41" w14:textId="77777777" w:rsidR="00D25CA9" w:rsidRPr="00A71D81" w:rsidRDefault="00D25CA9" w:rsidP="00D25CA9">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534B8F69" w14:textId="77777777" w:rsidR="00D25CA9" w:rsidRPr="00A71D81" w:rsidRDefault="00D25CA9" w:rsidP="00D25CA9">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4C99A25" w14:textId="00A04478" w:rsidR="00D25CA9" w:rsidRPr="00A71D81" w:rsidRDefault="00447F8D" w:rsidP="00D25CA9">
      <w:pPr>
        <w:pStyle w:val="31"/>
        <w:spacing w:line="240" w:lineRule="auto"/>
        <w:jc w:val="right"/>
        <w:rPr>
          <w:rFonts w:ascii="GHEA Grapalat" w:hAnsi="GHEA Grapalat" w:cs="Sylfaen"/>
          <w:b/>
          <w:lang w:val="hy-AM"/>
        </w:rPr>
      </w:pPr>
      <w:r>
        <w:rPr>
          <w:rFonts w:ascii="GHEA Grapalat" w:hAnsi="GHEA Grapalat"/>
          <w:b/>
          <w:i/>
          <w:lang w:val="af-ZA"/>
        </w:rPr>
        <w:t>ՀՀԳՄԴՄԴ-ԳՀԱՇՁԲ-2024/3</w:t>
      </w:r>
      <w:r w:rsidR="00D25CA9">
        <w:rPr>
          <w:rFonts w:ascii="GHEA Grapalat" w:hAnsi="GHEA Grapalat"/>
          <w:b/>
          <w:i/>
          <w:lang w:val="af-ZA"/>
        </w:rPr>
        <w:t xml:space="preserve">    </w:t>
      </w:r>
      <w:r w:rsidR="00D25CA9" w:rsidRPr="00A71D81">
        <w:rPr>
          <w:rFonts w:ascii="GHEA Grapalat" w:hAnsi="GHEA Grapalat" w:cs="Sylfaen"/>
          <w:b/>
          <w:lang w:val="hy-AM"/>
        </w:rPr>
        <w:t xml:space="preserve"> ծածկագրով</w:t>
      </w:r>
    </w:p>
    <w:p w14:paraId="152B3F9B" w14:textId="77777777" w:rsidR="00D25CA9" w:rsidRPr="00A71D81" w:rsidRDefault="00D25CA9" w:rsidP="00D25CA9">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A71D81">
        <w:rPr>
          <w:rFonts w:ascii="GHEA Grapalat" w:hAnsi="GHEA Grapalat" w:cs="Sylfaen"/>
          <w:b/>
          <w:lang w:val="hy-AM"/>
        </w:rPr>
        <w:t xml:space="preserve"> հրավերի</w:t>
      </w:r>
    </w:p>
    <w:p w14:paraId="3733DFB2"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5C1986F4" w14:textId="77777777" w:rsidR="00D25CA9" w:rsidRPr="00A71D81" w:rsidRDefault="00D25CA9" w:rsidP="00D25CA9">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A5B2FEE" w14:textId="77777777" w:rsidR="00D25CA9" w:rsidRPr="00A71D81" w:rsidRDefault="00D25CA9" w:rsidP="00D25CA9">
      <w:pPr>
        <w:rPr>
          <w:rFonts w:ascii="GHEA Grapalat" w:hAnsi="GHEA Grapalat" w:cs="GHEA Grapalat"/>
          <w:b/>
          <w:sz w:val="20"/>
          <w:szCs w:val="20"/>
          <w:lang w:val="hy-AM"/>
        </w:rPr>
      </w:pPr>
    </w:p>
    <w:p w14:paraId="774AAFE0" w14:textId="448EBD7D" w:rsidR="00D25CA9" w:rsidRPr="00A71D81" w:rsidRDefault="00D25CA9" w:rsidP="00D25CA9">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0230E3">
        <w:rPr>
          <w:rFonts w:ascii="GHEA Grapalat" w:hAnsi="GHEA Grapalat" w:cs="GHEA Grapalat"/>
          <w:sz w:val="20"/>
          <w:szCs w:val="20"/>
          <w:lang w:val="hy-AM"/>
        </w:rPr>
        <w:t>Դրախտիկ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074A0C3B" w14:textId="77777777" w:rsidR="00D25CA9" w:rsidRPr="00A71D81" w:rsidRDefault="00D25CA9" w:rsidP="00D25CA9">
      <w:pPr>
        <w:rPr>
          <w:rFonts w:ascii="GHEA Grapalat" w:hAnsi="GHEA Grapalat" w:cs="GHEA Grapalat"/>
          <w:sz w:val="20"/>
          <w:szCs w:val="20"/>
          <w:lang w:val="hy-AM"/>
        </w:rPr>
      </w:pPr>
    </w:p>
    <w:p w14:paraId="3EC3DD9E" w14:textId="77777777" w:rsidR="00D25CA9" w:rsidRPr="00A71D81" w:rsidRDefault="00D25CA9" w:rsidP="00D25CA9">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B19DA59" w14:textId="77777777" w:rsidR="00D25CA9" w:rsidRPr="00A71D81" w:rsidRDefault="00D25CA9" w:rsidP="00D25CA9">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DA9460" w14:textId="77777777" w:rsidR="00D25CA9" w:rsidRPr="00A71D81" w:rsidRDefault="00D25CA9" w:rsidP="00D25CA9">
      <w:pPr>
        <w:ind w:firstLine="708"/>
        <w:jc w:val="both"/>
        <w:rPr>
          <w:rFonts w:ascii="GHEA Grapalat" w:hAnsi="GHEA Grapalat" w:cs="GHEA Grapalat"/>
          <w:sz w:val="20"/>
          <w:szCs w:val="20"/>
          <w:lang w:val="hy-AM"/>
        </w:rPr>
      </w:pPr>
    </w:p>
    <w:p w14:paraId="417AED15" w14:textId="77777777" w:rsidR="00D25CA9" w:rsidRPr="00A71D81" w:rsidRDefault="00D25CA9" w:rsidP="00D25CA9">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23E6200A" w14:textId="77777777" w:rsidR="00D25CA9" w:rsidRPr="00A71D81" w:rsidRDefault="00D25CA9" w:rsidP="00D25CA9">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E67D834"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00DE220E"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64CD1A6C" w14:textId="77777777" w:rsidR="00D25CA9" w:rsidRPr="00A71D81" w:rsidRDefault="00D25CA9" w:rsidP="00D25CA9">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B7B88F0" w14:textId="77777777" w:rsidR="00D25CA9" w:rsidRPr="00A71D81" w:rsidRDefault="00D25CA9" w:rsidP="00D25CA9">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D412D1D" w14:textId="77777777" w:rsidR="00D25CA9" w:rsidRPr="00A71D81" w:rsidRDefault="00D25CA9" w:rsidP="00D25CA9">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6C87C8" w14:textId="77777777" w:rsidR="00D25CA9" w:rsidRPr="00A71D81" w:rsidRDefault="00D25CA9" w:rsidP="00D25CA9">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6A1B9C1"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60007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EFFEABF" w14:textId="77777777" w:rsidR="00D25CA9" w:rsidRPr="00A71D81" w:rsidRDefault="00D25CA9" w:rsidP="00D25CA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DD565D" w14:textId="77777777" w:rsidR="00D25CA9" w:rsidRPr="00A71D81" w:rsidRDefault="00D25CA9" w:rsidP="00D25CA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846F15E" w14:textId="77777777" w:rsidR="00D25CA9" w:rsidRPr="00AE74A0" w:rsidRDefault="00D25CA9" w:rsidP="00D25CA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4A69D36" w14:textId="77777777" w:rsidR="00D25CA9" w:rsidRPr="00A71D81" w:rsidRDefault="00D25CA9" w:rsidP="00D25CA9">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6E9CFFA"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DC5581"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9C90BBB" w14:textId="77777777" w:rsidR="00D25CA9" w:rsidRPr="00A71D81" w:rsidRDefault="00D25CA9" w:rsidP="00D25CA9">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0D3E4EA" w14:textId="77777777" w:rsidR="00D25CA9" w:rsidRPr="00A71D81" w:rsidRDefault="00D25CA9" w:rsidP="00D25CA9">
      <w:pPr>
        <w:jc w:val="both"/>
        <w:rPr>
          <w:rFonts w:ascii="GHEA Grapalat" w:hAnsi="GHEA Grapalat" w:cs="GHEA Grapalat"/>
          <w:sz w:val="20"/>
          <w:szCs w:val="20"/>
          <w:lang w:val="hy-AM"/>
        </w:rPr>
      </w:pPr>
    </w:p>
    <w:p w14:paraId="3C01D8FF" w14:textId="77777777" w:rsidR="00D25CA9" w:rsidRPr="00A71D81" w:rsidRDefault="00D25CA9" w:rsidP="00D25CA9">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14:paraId="2DEE8F5F" w14:textId="77777777" w:rsidR="00D25CA9" w:rsidRPr="006D2E03"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FEF618"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733D49A"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7008A2" w14:textId="77777777" w:rsidR="00D25CA9" w:rsidRPr="00A71D81" w:rsidDel="00A13215"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08363F" w14:textId="77777777" w:rsidR="00D25CA9" w:rsidRPr="00A71D81" w:rsidRDefault="00D25CA9" w:rsidP="00D25CA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115F16B" w14:textId="77777777" w:rsidR="00D25CA9" w:rsidRPr="00A71D81" w:rsidRDefault="00D25CA9" w:rsidP="00D25CA9">
      <w:pPr>
        <w:ind w:firstLine="567"/>
        <w:jc w:val="both"/>
        <w:rPr>
          <w:rFonts w:ascii="GHEA Grapalat" w:hAnsi="GHEA Grapalat" w:cs="GHEA Grapalat"/>
          <w:sz w:val="20"/>
          <w:szCs w:val="20"/>
          <w:lang w:val="hy-AM"/>
        </w:rPr>
      </w:pPr>
    </w:p>
    <w:p w14:paraId="51DB6A3D" w14:textId="77777777" w:rsidR="00D25CA9" w:rsidRPr="00A71D81" w:rsidRDefault="00D25CA9" w:rsidP="00D25CA9">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987943A" w14:textId="77777777" w:rsidR="00D25CA9" w:rsidRPr="00A71D81" w:rsidRDefault="00D25CA9" w:rsidP="00D25CA9">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14E6EC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8FBBB5B"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4F5259"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A16F454"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A805BE"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1F131F2"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160EB7"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23F81B5"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95FE713"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F30BA71" w14:textId="77777777" w:rsidR="00D25CA9" w:rsidRPr="00A71D81" w:rsidRDefault="00D25CA9" w:rsidP="00D25CA9">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B6D422A" w14:textId="77777777" w:rsidR="00D25CA9" w:rsidRPr="00A71D81" w:rsidRDefault="00D25CA9" w:rsidP="00D25CA9">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990192E"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Կ.Տ</w:t>
      </w:r>
    </w:p>
    <w:p w14:paraId="4822BDF8" w14:textId="77777777" w:rsidR="00D25CA9" w:rsidRPr="00A71D81" w:rsidRDefault="00D25CA9" w:rsidP="00D25CA9">
      <w:pPr>
        <w:jc w:val="both"/>
        <w:rPr>
          <w:rFonts w:ascii="GHEA Grapalat" w:hAnsi="GHEA Grapalat"/>
          <w:sz w:val="20"/>
          <w:szCs w:val="20"/>
          <w:lang w:val="hy-AM"/>
        </w:rPr>
      </w:pPr>
    </w:p>
    <w:p w14:paraId="77DEBF23" w14:textId="77777777" w:rsidR="00D25CA9" w:rsidRPr="00A71D81" w:rsidRDefault="00D25CA9" w:rsidP="00D25CA9">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579F12" w14:textId="77777777" w:rsidR="00D25CA9" w:rsidRPr="00A71D81" w:rsidRDefault="00D25CA9" w:rsidP="00D25CA9">
      <w:pPr>
        <w:jc w:val="center"/>
        <w:rPr>
          <w:rFonts w:ascii="GHEA Grapalat" w:hAnsi="GHEA Grapalat" w:cs="GHEA Grapalat"/>
          <w:sz w:val="20"/>
          <w:szCs w:val="20"/>
          <w:lang w:val="hy-AM"/>
        </w:rPr>
      </w:pPr>
    </w:p>
    <w:p w14:paraId="377E4B08"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311556A"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B067F60"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35164BC" w14:textId="77777777" w:rsidR="00D25CA9" w:rsidRPr="00A71D81" w:rsidRDefault="00D25CA9" w:rsidP="00D25CA9">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5CA9" w:rsidRPr="00A71D81" w14:paraId="1CCA0C45"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26F7D" w14:textId="77777777" w:rsidR="00D25CA9" w:rsidRPr="00A71D81" w:rsidRDefault="00D25CA9" w:rsidP="00607894">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0CBFD88" w14:textId="77777777" w:rsidR="00D25CA9" w:rsidRPr="00A71D81" w:rsidRDefault="00D25CA9" w:rsidP="00607894">
            <w:pPr>
              <w:jc w:val="center"/>
              <w:rPr>
                <w:rFonts w:ascii="GHEA Grapalat" w:hAnsi="GHEA Grapalat" w:cs="Arial"/>
                <w:bCs/>
                <w:i/>
                <w:sz w:val="20"/>
                <w:szCs w:val="20"/>
              </w:rPr>
            </w:pPr>
          </w:p>
        </w:tc>
      </w:tr>
      <w:tr w:rsidR="00D25CA9" w:rsidRPr="00A71D81" w14:paraId="1B4A2854"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457FF2"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D25CA9" w:rsidRPr="00A71D81" w14:paraId="3C44090E" w14:textId="77777777" w:rsidTr="0060789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9E7F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D25CA9" w:rsidRPr="00A71D81" w14:paraId="67CE90F8" w14:textId="77777777" w:rsidTr="0060789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C2545"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D25CA9" w:rsidRPr="00A71D81" w14:paraId="5E8878BD"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9C702D"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D25CA9" w:rsidRPr="00A71D81" w14:paraId="1A2F9396"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D762"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D25CA9" w:rsidRPr="00A71D81" w14:paraId="0B100533"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3D91D3"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D25CA9" w:rsidRPr="00A71D81" w14:paraId="37A5BBEE"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A43C30"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340BA" w:rsidRPr="0092394C" w14:paraId="3D8E0FFE"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75FAB" w14:textId="15A01319" w:rsidR="00C340BA" w:rsidRPr="0092394C" w:rsidRDefault="00C340BA" w:rsidP="00C340BA">
            <w:pPr>
              <w:rPr>
                <w:rFonts w:ascii="GHEA Grapalat" w:hAnsi="GHEA Grapalat" w:cs="Arial"/>
                <w:sz w:val="20"/>
                <w:szCs w:val="20"/>
                <w:lang w:val="hy-AM"/>
              </w:rPr>
            </w:pPr>
            <w:r w:rsidRPr="00C66733">
              <w:rPr>
                <w:rFonts w:ascii="GHEA Grapalat" w:hAnsi="GHEA Grapalat" w:cs="Sylfaen"/>
                <w:sz w:val="20"/>
                <w:szCs w:val="20"/>
                <w:lang w:val="hy-AM"/>
              </w:rPr>
              <w:t>9</w:t>
            </w:r>
            <w:r w:rsidRPr="00C66733">
              <w:rPr>
                <w:rFonts w:ascii="GHEA Grapalat" w:hAnsi="GHEA Grapalat" w:cs="Sylfaen"/>
                <w:sz w:val="20"/>
                <w:szCs w:val="20"/>
              </w:rPr>
              <w:t>. Շահառու</w:t>
            </w:r>
            <w:r w:rsidRPr="00C66733">
              <w:rPr>
                <w:rFonts w:ascii="GHEA Grapalat" w:hAnsi="GHEA Grapalat" w:cs="Sylfaen"/>
                <w:sz w:val="20"/>
                <w:szCs w:val="20"/>
                <w:lang w:val="hy-AM"/>
              </w:rPr>
              <w:t>ի  անվանումը</w:t>
            </w:r>
            <w:r w:rsidRPr="00C66733">
              <w:rPr>
                <w:rFonts w:ascii="GHEA Grapalat" w:hAnsi="GHEA Grapalat" w:cs="Sylfaen"/>
                <w:sz w:val="20"/>
                <w:szCs w:val="20"/>
              </w:rPr>
              <w:t>,</w:t>
            </w:r>
            <w:r w:rsidRPr="00C66733">
              <w:rPr>
                <w:rFonts w:ascii="GHEA Grapalat" w:hAnsi="GHEA Grapalat" w:cs="Sylfaen"/>
                <w:sz w:val="20"/>
                <w:szCs w:val="20"/>
                <w:lang w:val="hy-AM"/>
              </w:rPr>
              <w:t xml:space="preserve"> կամ անուն ազգանուն </w:t>
            </w:r>
            <w:r w:rsidRPr="00C66733">
              <w:rPr>
                <w:rFonts w:ascii="GHEA Grapalat" w:hAnsi="GHEA Grapalat" w:cs="Arial"/>
                <w:sz w:val="20"/>
                <w:szCs w:val="20"/>
              </w:rPr>
              <w:t xml:space="preserve">` </w:t>
            </w:r>
            <w:r w:rsidRPr="00C66733">
              <w:rPr>
                <w:rFonts w:ascii="GHEA Grapalat" w:hAnsi="GHEA Grapalat" w:cs="Sylfaen"/>
              </w:rPr>
              <w:t xml:space="preserve"> </w:t>
            </w:r>
            <w:r w:rsidRPr="009A6747">
              <w:rPr>
                <w:rFonts w:ascii="GHEA Grapalat" w:hAnsi="GHEA Grapalat" w:cs="Arial"/>
                <w:b/>
                <w:sz w:val="20"/>
                <w:szCs w:val="20"/>
              </w:rPr>
              <w:t>«</w:t>
            </w:r>
            <w:r>
              <w:rPr>
                <w:rFonts w:ascii="GHEA Grapalat" w:hAnsi="GHEA Grapalat" w:cs="Arial"/>
                <w:b/>
                <w:sz w:val="20"/>
                <w:szCs w:val="20"/>
              </w:rPr>
              <w:t xml:space="preserve">ՀՀ  Գեղարքունիքի մարզի  </w:t>
            </w:r>
            <w:r w:rsidR="00185498">
              <w:rPr>
                <w:rFonts w:ascii="GHEA Grapalat" w:hAnsi="GHEA Grapalat" w:cs="Arial"/>
                <w:b/>
                <w:sz w:val="20"/>
                <w:szCs w:val="20"/>
              </w:rPr>
              <w:t>Դրախտիկ գյուղի  միջնակարգ դպրոց</w:t>
            </w:r>
            <w:r w:rsidRPr="009A6747">
              <w:rPr>
                <w:rFonts w:ascii="GHEA Grapalat" w:hAnsi="GHEA Grapalat" w:cs="Arial"/>
                <w:b/>
                <w:sz w:val="20"/>
                <w:szCs w:val="20"/>
              </w:rPr>
              <w:t xml:space="preserve"> </w:t>
            </w:r>
            <w:r w:rsidR="00312B9C">
              <w:rPr>
                <w:rFonts w:ascii="GHEA Grapalat" w:hAnsi="GHEA Grapalat" w:cs="Arial"/>
                <w:b/>
                <w:sz w:val="20"/>
                <w:szCs w:val="20"/>
                <w:lang w:val="hy-AM"/>
              </w:rPr>
              <w:t xml:space="preserve">» </w:t>
            </w:r>
            <w:r w:rsidRPr="009A6747">
              <w:rPr>
                <w:rFonts w:ascii="GHEA Grapalat" w:hAnsi="GHEA Grapalat" w:cs="Arial Unicode"/>
                <w:b/>
                <w:sz w:val="20"/>
                <w:szCs w:val="20"/>
              </w:rPr>
              <w:t>ՊՈԱԿ</w:t>
            </w:r>
          </w:p>
        </w:tc>
      </w:tr>
      <w:tr w:rsidR="00C340BA" w:rsidRPr="00A71D81" w14:paraId="717BB81E" w14:textId="77777777" w:rsidTr="0060789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85A45" w14:textId="420E362F" w:rsidR="00C340BA" w:rsidRPr="00A71D81" w:rsidRDefault="00C340BA" w:rsidP="00C340BA">
            <w:pPr>
              <w:rPr>
                <w:rFonts w:ascii="GHEA Grapalat" w:hAnsi="GHEA Grapalat" w:cs="Sylfaen"/>
                <w:sz w:val="20"/>
                <w:szCs w:val="20"/>
                <w:lang w:val="ru-RU"/>
              </w:rPr>
            </w:pPr>
            <w:r w:rsidRPr="00C66733">
              <w:rPr>
                <w:rFonts w:ascii="GHEA Grapalat" w:hAnsi="GHEA Grapalat" w:cs="Sylfaen"/>
                <w:sz w:val="20"/>
                <w:szCs w:val="20"/>
                <w:lang w:val="ru-RU"/>
              </w:rPr>
              <w:t xml:space="preserve">10. </w:t>
            </w:r>
            <w:r w:rsidRPr="00C66733">
              <w:rPr>
                <w:rFonts w:ascii="GHEA Grapalat" w:hAnsi="GHEA Grapalat" w:cs="Sylfaen"/>
                <w:sz w:val="20"/>
                <w:szCs w:val="20"/>
              </w:rPr>
              <w:t xml:space="preserve"> Շահառուի</w:t>
            </w:r>
            <w:r w:rsidRPr="00C66733">
              <w:rPr>
                <w:rFonts w:ascii="GHEA Grapalat" w:hAnsi="GHEA Grapalat" w:cs="Arial"/>
                <w:sz w:val="20"/>
                <w:szCs w:val="20"/>
              </w:rPr>
              <w:t xml:space="preserve"> </w:t>
            </w:r>
            <w:r w:rsidRPr="00C66733">
              <w:rPr>
                <w:rFonts w:ascii="GHEA Grapalat" w:hAnsi="GHEA Grapalat" w:cs="Sylfaen"/>
                <w:sz w:val="20"/>
                <w:szCs w:val="20"/>
              </w:rPr>
              <w:t xml:space="preserve"> ՀԾՀ</w:t>
            </w:r>
            <w:r w:rsidRPr="00C66733">
              <w:rPr>
                <w:rFonts w:ascii="GHEA Grapalat" w:hAnsi="GHEA Grapalat" w:cs="Sylfaen"/>
                <w:sz w:val="20"/>
                <w:szCs w:val="20"/>
                <w:lang w:val="ru-RU"/>
              </w:rPr>
              <w:t xml:space="preserve"> (</w:t>
            </w:r>
            <w:r w:rsidRPr="00C66733">
              <w:rPr>
                <w:rFonts w:ascii="GHEA Grapalat" w:hAnsi="GHEA Grapalat" w:cs="Sylfaen"/>
                <w:sz w:val="20"/>
                <w:szCs w:val="20"/>
                <w:lang w:val="hy-AM"/>
              </w:rPr>
              <w:t>չի լրացվում</w:t>
            </w:r>
            <w:r w:rsidRPr="00C66733">
              <w:rPr>
                <w:rFonts w:ascii="GHEA Grapalat" w:hAnsi="GHEA Grapalat" w:cs="Sylfaen"/>
                <w:sz w:val="20"/>
                <w:szCs w:val="20"/>
                <w:lang w:val="ru-RU"/>
              </w:rPr>
              <w:t>)</w:t>
            </w:r>
          </w:p>
        </w:tc>
      </w:tr>
      <w:tr w:rsidR="00C340BA" w:rsidRPr="00A71D81" w14:paraId="42A8CD89" w14:textId="77777777" w:rsidTr="0060789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359CD" w14:textId="0BC94B5A"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lang w:val="hy-AM"/>
              </w:rPr>
              <w:t>11</w:t>
            </w:r>
            <w:r w:rsidRPr="00D775E6">
              <w:rPr>
                <w:rFonts w:ascii="GHEA Grapalat" w:hAnsi="GHEA Grapalat" w:cs="Sylfaen"/>
                <w:sz w:val="20"/>
                <w:szCs w:val="20"/>
              </w:rPr>
              <w:t>. Շահառուի</w:t>
            </w:r>
            <w:r w:rsidRPr="00D775E6">
              <w:rPr>
                <w:rFonts w:ascii="GHEA Grapalat" w:hAnsi="GHEA Grapalat" w:cs="Arial"/>
                <w:sz w:val="20"/>
                <w:szCs w:val="20"/>
              </w:rPr>
              <w:t xml:space="preserve"> </w:t>
            </w:r>
            <w:r w:rsidRPr="00D775E6">
              <w:rPr>
                <w:rFonts w:ascii="GHEA Grapalat" w:hAnsi="GHEA Grapalat" w:cs="Sylfaen"/>
                <w:sz w:val="20"/>
                <w:szCs w:val="20"/>
              </w:rPr>
              <w:t>ՀՎՀՀ</w:t>
            </w:r>
            <w:r w:rsidRPr="00D775E6">
              <w:rPr>
                <w:rFonts w:ascii="GHEA Grapalat" w:hAnsi="GHEA Grapalat" w:cs="Arial"/>
                <w:sz w:val="20"/>
                <w:szCs w:val="20"/>
              </w:rPr>
              <w:t xml:space="preserve">` </w:t>
            </w:r>
            <w:r w:rsidRPr="0016077D">
              <w:rPr>
                <w:rFonts w:ascii="GHEA Grapalat" w:hAnsi="GHEA Grapalat"/>
                <w:b/>
                <w:sz w:val="20"/>
                <w:szCs w:val="20"/>
                <w:lang w:val="hy-AM"/>
              </w:rPr>
              <w:t>08102174</w:t>
            </w:r>
          </w:p>
        </w:tc>
      </w:tr>
      <w:tr w:rsidR="00C340BA" w:rsidRPr="00A71D81" w14:paraId="5549F04C" w14:textId="77777777" w:rsidTr="0060789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1E639" w14:textId="2C8B9558"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2</w:t>
            </w:r>
            <w:r w:rsidRPr="00D775E6">
              <w:rPr>
                <w:rFonts w:ascii="GHEA Grapalat" w:hAnsi="GHEA Grapalat" w:cs="Sylfaen"/>
                <w:sz w:val="20"/>
                <w:szCs w:val="20"/>
              </w:rPr>
              <w:t>.Շահառուի</w:t>
            </w:r>
            <w:r w:rsidRPr="00D775E6">
              <w:rPr>
                <w:rFonts w:ascii="GHEA Grapalat" w:hAnsi="GHEA Grapalat" w:cs="Sylfaen"/>
                <w:sz w:val="20"/>
                <w:szCs w:val="20"/>
                <w:lang w:val="hy-AM"/>
              </w:rPr>
              <w:t>ն</w:t>
            </w:r>
            <w:r w:rsidRPr="00D775E6">
              <w:rPr>
                <w:rFonts w:ascii="GHEA Grapalat" w:hAnsi="GHEA Grapalat" w:cs="Arial"/>
                <w:sz w:val="20"/>
                <w:szCs w:val="20"/>
              </w:rPr>
              <w:t xml:space="preserve"> </w:t>
            </w:r>
            <w:r w:rsidRPr="00D775E6">
              <w:rPr>
                <w:rFonts w:ascii="GHEA Grapalat" w:hAnsi="GHEA Grapalat" w:cs="Sylfaen"/>
                <w:sz w:val="20"/>
                <w:szCs w:val="20"/>
                <w:lang w:val="hy-AM"/>
              </w:rPr>
              <w:t xml:space="preserve"> սպասարկող Ֆինանսական կազմակերպություն</w:t>
            </w:r>
            <w:r w:rsidRPr="00D775E6">
              <w:rPr>
                <w:rFonts w:ascii="GHEA Grapalat" w:hAnsi="GHEA Grapalat" w:cs="Sylfaen"/>
                <w:sz w:val="20"/>
                <w:szCs w:val="20"/>
              </w:rPr>
              <w:t xml:space="preserve"> (բանկ)</w:t>
            </w:r>
            <w:r w:rsidRPr="00D775E6">
              <w:rPr>
                <w:rFonts w:ascii="GHEA Grapalat" w:hAnsi="GHEA Grapalat" w:cs="Arial"/>
                <w:sz w:val="20"/>
                <w:szCs w:val="20"/>
              </w:rPr>
              <w:t xml:space="preserve">`  </w:t>
            </w:r>
            <w:r w:rsidRPr="0016077D">
              <w:rPr>
                <w:rFonts w:ascii="GHEA Grapalat" w:hAnsi="GHEA Grapalat" w:cs="Sylfaen"/>
                <w:b/>
                <w:sz w:val="20"/>
                <w:szCs w:val="20"/>
                <w:lang w:val="hy-AM"/>
              </w:rPr>
              <w:t>«ՀՀ ֆինանսների  նախարարության  գործառնական վարչություն»</w:t>
            </w:r>
          </w:p>
        </w:tc>
      </w:tr>
      <w:tr w:rsidR="00C340BA" w:rsidRPr="00A71D81" w14:paraId="2B28F014" w14:textId="77777777" w:rsidTr="0060789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47A6A" w14:textId="7EB90519" w:rsidR="00C340BA" w:rsidRPr="00A71D81" w:rsidRDefault="00C340BA" w:rsidP="00C340BA">
            <w:pPr>
              <w:rPr>
                <w:rFonts w:ascii="GHEA Grapalat" w:hAnsi="GHEA Grapalat" w:cs="Arial"/>
                <w:sz w:val="20"/>
                <w:szCs w:val="20"/>
              </w:rPr>
            </w:pPr>
            <w:r w:rsidRPr="00D775E6">
              <w:rPr>
                <w:rFonts w:ascii="GHEA Grapalat" w:hAnsi="GHEA Grapalat" w:cs="Sylfaen"/>
                <w:sz w:val="20"/>
                <w:szCs w:val="20"/>
              </w:rPr>
              <w:t>1</w:t>
            </w:r>
            <w:r w:rsidRPr="00D775E6">
              <w:rPr>
                <w:rFonts w:ascii="GHEA Grapalat" w:hAnsi="GHEA Grapalat" w:cs="Sylfaen"/>
                <w:sz w:val="20"/>
                <w:szCs w:val="20"/>
                <w:lang w:val="hy-AM"/>
              </w:rPr>
              <w:t>3</w:t>
            </w:r>
            <w:r w:rsidRPr="00D775E6">
              <w:rPr>
                <w:rFonts w:ascii="GHEA Grapalat" w:hAnsi="GHEA Grapalat" w:cs="Sylfaen"/>
                <w:sz w:val="20"/>
                <w:szCs w:val="20"/>
              </w:rPr>
              <w:t>.Շահառուի</w:t>
            </w:r>
            <w:r w:rsidRPr="00D775E6">
              <w:rPr>
                <w:rFonts w:ascii="GHEA Grapalat" w:hAnsi="GHEA Grapalat" w:cs="Arial"/>
                <w:sz w:val="20"/>
                <w:szCs w:val="20"/>
              </w:rPr>
              <w:t xml:space="preserve"> </w:t>
            </w:r>
            <w:r w:rsidRPr="00D775E6">
              <w:rPr>
                <w:rFonts w:ascii="GHEA Grapalat" w:hAnsi="GHEA Grapalat" w:cs="Sylfaen"/>
                <w:sz w:val="20"/>
                <w:szCs w:val="20"/>
              </w:rPr>
              <w:t>հաշվի</w:t>
            </w:r>
            <w:r w:rsidRPr="00D775E6">
              <w:rPr>
                <w:rFonts w:ascii="GHEA Grapalat" w:hAnsi="GHEA Grapalat" w:cs="Arial"/>
                <w:sz w:val="20"/>
                <w:szCs w:val="20"/>
              </w:rPr>
              <w:t xml:space="preserve"> </w:t>
            </w:r>
            <w:r w:rsidRPr="00D775E6">
              <w:rPr>
                <w:rFonts w:ascii="GHEA Grapalat" w:hAnsi="GHEA Grapalat" w:cs="Sylfaen"/>
                <w:sz w:val="20"/>
                <w:szCs w:val="20"/>
              </w:rPr>
              <w:t>համարը</w:t>
            </w:r>
            <w:r w:rsidRPr="00D775E6">
              <w:rPr>
                <w:rFonts w:ascii="GHEA Grapalat" w:hAnsi="GHEA Grapalat" w:cs="Arial"/>
                <w:sz w:val="20"/>
                <w:szCs w:val="20"/>
              </w:rPr>
              <w:t xml:space="preserve"> (</w:t>
            </w:r>
            <w:r w:rsidRPr="00D775E6">
              <w:rPr>
                <w:rFonts w:ascii="GHEA Grapalat" w:hAnsi="GHEA Grapalat" w:cs="Sylfaen"/>
                <w:sz w:val="20"/>
                <w:szCs w:val="20"/>
              </w:rPr>
              <w:t>հշ</w:t>
            </w:r>
            <w:r w:rsidRPr="00D775E6">
              <w:rPr>
                <w:rFonts w:ascii="GHEA Grapalat" w:hAnsi="GHEA Grapalat" w:cs="Arial"/>
                <w:sz w:val="20"/>
                <w:szCs w:val="20"/>
              </w:rPr>
              <w:t xml:space="preserve">.N)  </w:t>
            </w:r>
            <w:r w:rsidRPr="0016077D">
              <w:rPr>
                <w:rFonts w:ascii="GHEA Grapalat" w:hAnsi="GHEA Grapalat"/>
                <w:b/>
                <w:sz w:val="20"/>
                <w:szCs w:val="20"/>
              </w:rPr>
              <w:t>900188000013</w:t>
            </w:r>
          </w:p>
        </w:tc>
      </w:tr>
      <w:tr w:rsidR="00D25CA9" w:rsidRPr="00A71D81" w14:paraId="72F069EC"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EF240"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25CA9" w:rsidRPr="00A71D81" w14:paraId="3B6AF349"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C796D"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25CA9" w:rsidRPr="00A71D81" w14:paraId="61FB8089"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40333"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25CA9" w:rsidRPr="00A71D81" w14:paraId="084E3C14" w14:textId="77777777" w:rsidTr="0060789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7EECC7" w14:textId="77777777" w:rsidR="00D25CA9" w:rsidRPr="00A71D81" w:rsidRDefault="00D25CA9" w:rsidP="00607894">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357137">
              <w:rPr>
                <w:rFonts w:ascii="GHEA Grapalat" w:hAnsi="GHEA Grapalat" w:cs="Sylfaen"/>
                <w:b/>
                <w:bCs/>
                <w:i/>
                <w:sz w:val="20"/>
                <w:szCs w:val="20"/>
              </w:rPr>
              <w:t>(</w:t>
            </w:r>
            <w:r w:rsidRPr="00357137">
              <w:rPr>
                <w:rFonts w:ascii="GHEA Grapalat" w:hAnsi="GHEA Grapalat" w:cs="Sylfaen"/>
                <w:b/>
                <w:bCs/>
                <w:i/>
                <w:sz w:val="20"/>
                <w:szCs w:val="20"/>
                <w:lang w:val="hy-AM"/>
              </w:rPr>
              <w:t>պայմանագրի կատարման</w:t>
            </w:r>
            <w:r w:rsidRPr="00357137">
              <w:rPr>
                <w:rFonts w:ascii="GHEA Grapalat" w:hAnsi="GHEA Grapalat" w:cs="Sylfaen"/>
                <w:b/>
                <w:bCs/>
                <w:i/>
                <w:sz w:val="20"/>
                <w:szCs w:val="20"/>
              </w:rPr>
              <w:t xml:space="preserve"> ապահովմ</w:t>
            </w:r>
            <w:r w:rsidRPr="00357137">
              <w:rPr>
                <w:rFonts w:ascii="GHEA Grapalat" w:hAnsi="GHEA Grapalat" w:cs="Sylfaen"/>
                <w:b/>
                <w:bCs/>
                <w:i/>
                <w:sz w:val="20"/>
                <w:szCs w:val="20"/>
                <w:lang w:val="hy-AM"/>
              </w:rPr>
              <w:t>ան համար</w:t>
            </w:r>
            <w:r w:rsidRPr="00357137">
              <w:rPr>
                <w:rFonts w:ascii="GHEA Grapalat" w:hAnsi="GHEA Grapalat" w:cs="Sylfaen"/>
                <w:b/>
                <w:bCs/>
                <w:i/>
                <w:sz w:val="20"/>
                <w:szCs w:val="20"/>
              </w:rPr>
              <w:t>)</w:t>
            </w:r>
          </w:p>
        </w:tc>
      </w:tr>
      <w:tr w:rsidR="00D25CA9" w:rsidRPr="00A71D81" w14:paraId="19CD9D0A" w14:textId="77777777" w:rsidTr="00607894">
        <w:trPr>
          <w:trHeight w:val="424"/>
        </w:trPr>
        <w:tc>
          <w:tcPr>
            <w:tcW w:w="10980" w:type="dxa"/>
            <w:gridSpan w:val="2"/>
            <w:tcBorders>
              <w:top w:val="single" w:sz="4" w:space="0" w:color="auto"/>
              <w:left w:val="single" w:sz="4" w:space="0" w:color="auto"/>
              <w:right w:val="single" w:sz="4" w:space="0" w:color="000000"/>
            </w:tcBorders>
            <w:noWrap/>
            <w:vAlign w:val="bottom"/>
          </w:tcPr>
          <w:p w14:paraId="3C637E11" w14:textId="77777777" w:rsidR="00D25CA9" w:rsidRPr="00A71D81" w:rsidRDefault="00D25CA9" w:rsidP="0060789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FE831DC" w14:textId="77777777" w:rsidR="00D25CA9" w:rsidRPr="00A71D81" w:rsidRDefault="00D25CA9" w:rsidP="00607894">
            <w:pPr>
              <w:rPr>
                <w:rFonts w:ascii="GHEA Grapalat" w:hAnsi="GHEA Grapalat" w:cs="Arial"/>
                <w:sz w:val="20"/>
                <w:szCs w:val="20"/>
              </w:rPr>
            </w:pPr>
          </w:p>
        </w:tc>
      </w:tr>
      <w:tr w:rsidR="00D25CA9" w:rsidRPr="00A71D81" w14:paraId="40A5A77F" w14:textId="77777777" w:rsidTr="00607894">
        <w:trPr>
          <w:trHeight w:val="704"/>
        </w:trPr>
        <w:tc>
          <w:tcPr>
            <w:tcW w:w="10980" w:type="dxa"/>
            <w:gridSpan w:val="2"/>
            <w:tcBorders>
              <w:left w:val="single" w:sz="4" w:space="0" w:color="auto"/>
              <w:bottom w:val="single" w:sz="4" w:space="0" w:color="auto"/>
              <w:right w:val="single" w:sz="4" w:space="0" w:color="000000"/>
            </w:tcBorders>
            <w:noWrap/>
            <w:vAlign w:val="bottom"/>
          </w:tcPr>
          <w:p w14:paraId="000E537E" w14:textId="77777777" w:rsidR="00D25CA9" w:rsidRPr="00A71D81" w:rsidRDefault="00D25CA9" w:rsidP="00607894">
            <w:pPr>
              <w:rPr>
                <w:rFonts w:ascii="GHEA Grapalat" w:hAnsi="GHEA Grapalat" w:cs="Arial"/>
                <w:sz w:val="20"/>
                <w:szCs w:val="20"/>
                <w:lang w:val="hy-AM"/>
              </w:rPr>
            </w:pPr>
          </w:p>
        </w:tc>
      </w:tr>
      <w:tr w:rsidR="00D25CA9" w:rsidRPr="00A71D81" w14:paraId="2DB44926"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78BF" w14:textId="77777777" w:rsidR="00D25CA9" w:rsidRPr="00A71D81" w:rsidRDefault="00D25CA9" w:rsidP="00607894">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580150C" w14:textId="77777777" w:rsidR="00D25CA9" w:rsidRPr="00A71D81" w:rsidRDefault="00D25CA9" w:rsidP="00607894">
            <w:pPr>
              <w:rPr>
                <w:rFonts w:ascii="GHEA Grapalat" w:hAnsi="GHEA Grapalat" w:cs="Sylfaen"/>
                <w:sz w:val="20"/>
                <w:szCs w:val="20"/>
                <w:lang w:val="ru-RU"/>
              </w:rPr>
            </w:pPr>
          </w:p>
        </w:tc>
      </w:tr>
      <w:tr w:rsidR="00D25CA9" w:rsidRPr="00A71D81" w14:paraId="7B1B9CF1" w14:textId="77777777" w:rsidTr="0060789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66FDD5"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2224DC14" w14:textId="77777777" w:rsidR="00D25CA9" w:rsidRPr="00A71D81" w:rsidRDefault="00D25CA9" w:rsidP="00607894">
            <w:pPr>
              <w:rPr>
                <w:rFonts w:ascii="GHEA Grapalat" w:hAnsi="GHEA Grapalat" w:cs="Sylfaen"/>
                <w:sz w:val="20"/>
                <w:szCs w:val="20"/>
                <w:lang w:val="hy-AM"/>
              </w:rPr>
            </w:pPr>
          </w:p>
        </w:tc>
      </w:tr>
      <w:tr w:rsidR="00D25CA9" w:rsidRPr="00A71D81" w14:paraId="0DF14CF3"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6D60B3CC" w14:textId="77777777" w:rsidR="00D25CA9" w:rsidRPr="00A71D81" w:rsidRDefault="00D25CA9" w:rsidP="00607894">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DE88D4" w14:textId="77777777" w:rsidR="00D25CA9" w:rsidRPr="00A71D81" w:rsidRDefault="00D25CA9" w:rsidP="00607894">
            <w:pPr>
              <w:rPr>
                <w:rFonts w:ascii="GHEA Grapalat" w:hAnsi="GHEA Grapalat" w:cs="Sylfaen"/>
                <w:sz w:val="20"/>
                <w:szCs w:val="20"/>
              </w:rPr>
            </w:pPr>
          </w:p>
          <w:p w14:paraId="41340043"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2FADC9D" w14:textId="77777777" w:rsidR="00D25CA9" w:rsidRPr="00A71D81" w:rsidRDefault="00D25CA9" w:rsidP="00607894">
            <w:pPr>
              <w:rPr>
                <w:rFonts w:ascii="GHEA Grapalat" w:hAnsi="GHEA Grapalat" w:cs="Tahoma"/>
                <w:color w:val="000000"/>
                <w:sz w:val="20"/>
                <w:szCs w:val="20"/>
              </w:rPr>
            </w:pPr>
          </w:p>
          <w:p w14:paraId="6CEE3771" w14:textId="77777777" w:rsidR="00D25CA9" w:rsidRPr="00A71D81" w:rsidRDefault="00D25CA9" w:rsidP="00607894">
            <w:pPr>
              <w:rPr>
                <w:rFonts w:ascii="GHEA Grapalat" w:hAnsi="GHEA Grapalat" w:cs="Sylfaen"/>
                <w:sz w:val="20"/>
                <w:szCs w:val="20"/>
              </w:rPr>
            </w:pPr>
          </w:p>
          <w:p w14:paraId="09D1E40A"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4261319" w14:textId="77777777" w:rsidR="00D25CA9" w:rsidRPr="00A71D81" w:rsidRDefault="00D25CA9" w:rsidP="00607894">
            <w:pPr>
              <w:rPr>
                <w:rFonts w:ascii="GHEA Grapalat" w:hAnsi="GHEA Grapalat" w:cs="Sylfaen"/>
                <w:sz w:val="20"/>
                <w:szCs w:val="20"/>
              </w:rPr>
            </w:pPr>
          </w:p>
          <w:p w14:paraId="53B77A27"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0D5FC5D"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Կ.Տ.</w:t>
            </w:r>
          </w:p>
          <w:p w14:paraId="6C3F5F96" w14:textId="77777777" w:rsidR="00D25CA9" w:rsidRPr="00A71D81" w:rsidRDefault="00D25CA9" w:rsidP="0060789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642FB98" w14:textId="77777777" w:rsidR="00D25CA9" w:rsidRPr="00A71D81" w:rsidRDefault="00D25CA9" w:rsidP="00607894">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2BAEB08" w14:textId="77777777" w:rsidR="00D25CA9" w:rsidRPr="00A71D81" w:rsidRDefault="00D25CA9" w:rsidP="00607894">
            <w:pPr>
              <w:jc w:val="right"/>
              <w:rPr>
                <w:rFonts w:ascii="GHEA Grapalat" w:hAnsi="GHEA Grapalat" w:cs="Sylfaen"/>
                <w:sz w:val="20"/>
                <w:szCs w:val="20"/>
              </w:rPr>
            </w:pPr>
          </w:p>
          <w:p w14:paraId="37D77291"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F52E44A" w14:textId="77777777" w:rsidR="00D25CA9" w:rsidRPr="00A71D81" w:rsidRDefault="00D25CA9" w:rsidP="00607894">
            <w:pPr>
              <w:jc w:val="right"/>
              <w:rPr>
                <w:rFonts w:ascii="GHEA Grapalat" w:hAnsi="GHEA Grapalat" w:cs="Tahoma"/>
                <w:color w:val="000000"/>
                <w:sz w:val="20"/>
                <w:szCs w:val="20"/>
              </w:rPr>
            </w:pPr>
          </w:p>
          <w:p w14:paraId="0A0CCCE5" w14:textId="77777777" w:rsidR="00D25CA9" w:rsidRPr="00A71D81" w:rsidRDefault="00D25CA9" w:rsidP="00607894">
            <w:pPr>
              <w:jc w:val="right"/>
              <w:rPr>
                <w:rFonts w:ascii="GHEA Grapalat" w:hAnsi="GHEA Grapalat" w:cs="Tahoma"/>
                <w:color w:val="000000"/>
                <w:sz w:val="20"/>
                <w:szCs w:val="20"/>
              </w:rPr>
            </w:pPr>
          </w:p>
          <w:p w14:paraId="281D10C9"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E19AD35" w14:textId="77777777" w:rsidR="00D25CA9" w:rsidRPr="00A71D81" w:rsidRDefault="00D25CA9" w:rsidP="00607894">
            <w:pPr>
              <w:jc w:val="right"/>
              <w:rPr>
                <w:rFonts w:ascii="GHEA Grapalat" w:hAnsi="GHEA Grapalat" w:cs="Sylfaen"/>
                <w:sz w:val="20"/>
                <w:szCs w:val="20"/>
              </w:rPr>
            </w:pPr>
          </w:p>
          <w:p w14:paraId="3A16C151" w14:textId="77777777" w:rsidR="00D25CA9" w:rsidRPr="00A71D81" w:rsidRDefault="00D25CA9" w:rsidP="00607894">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6030C08" w14:textId="77777777" w:rsidR="00D25CA9" w:rsidRPr="00A71D81" w:rsidRDefault="00D25CA9" w:rsidP="00607894">
            <w:pPr>
              <w:jc w:val="right"/>
              <w:rPr>
                <w:rFonts w:ascii="GHEA Grapalat" w:hAnsi="GHEA Grapalat" w:cs="Sylfaen"/>
                <w:sz w:val="20"/>
                <w:szCs w:val="20"/>
              </w:rPr>
            </w:pPr>
          </w:p>
        </w:tc>
      </w:tr>
      <w:tr w:rsidR="00D25CA9" w:rsidRPr="00A71D81" w14:paraId="5B657CBC" w14:textId="77777777" w:rsidTr="00607894">
        <w:trPr>
          <w:trHeight w:val="2058"/>
        </w:trPr>
        <w:tc>
          <w:tcPr>
            <w:tcW w:w="5616" w:type="dxa"/>
            <w:tcBorders>
              <w:top w:val="single" w:sz="4" w:space="0" w:color="auto"/>
              <w:left w:val="single" w:sz="4" w:space="0" w:color="auto"/>
              <w:right w:val="single" w:sz="4" w:space="0" w:color="auto"/>
            </w:tcBorders>
            <w:noWrap/>
            <w:vAlign w:val="bottom"/>
          </w:tcPr>
          <w:p w14:paraId="7D21C909"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42A5868" w14:textId="77777777" w:rsidR="00D25CA9" w:rsidRPr="00A71D81" w:rsidRDefault="00D25CA9" w:rsidP="00607894">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78E4441"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7DD4D79"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2FF20F52"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744299FF" w14:textId="77777777" w:rsidR="00D25CA9" w:rsidRPr="00A71D81" w:rsidRDefault="00D25CA9" w:rsidP="00607894">
            <w:pPr>
              <w:rPr>
                <w:rFonts w:ascii="GHEA Grapalat" w:hAnsi="GHEA Grapalat" w:cs="Tahoma"/>
                <w:color w:val="000000"/>
                <w:sz w:val="20"/>
                <w:szCs w:val="20"/>
              </w:rPr>
            </w:pPr>
          </w:p>
          <w:p w14:paraId="3A1ACA57" w14:textId="77777777" w:rsidR="00D25CA9" w:rsidRPr="00A71D81" w:rsidRDefault="00D25CA9" w:rsidP="0060789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D14B71" w14:textId="77777777" w:rsidR="00D25CA9" w:rsidRPr="00A71D81" w:rsidRDefault="00D25CA9" w:rsidP="0060789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6847EDBD" w14:textId="77777777" w:rsidR="00D25CA9" w:rsidRPr="00A71D81" w:rsidRDefault="00D25CA9" w:rsidP="00607894">
            <w:pPr>
              <w:jc w:val="right"/>
              <w:rPr>
                <w:rFonts w:ascii="GHEA Grapalat" w:hAnsi="GHEA Grapalat" w:cs="Tahoma"/>
                <w:color w:val="000000"/>
                <w:sz w:val="20"/>
                <w:szCs w:val="20"/>
              </w:rPr>
            </w:pPr>
          </w:p>
          <w:p w14:paraId="2A7854A3" w14:textId="77777777" w:rsidR="00D25CA9" w:rsidRPr="00A71D81" w:rsidRDefault="00D25CA9" w:rsidP="00607894">
            <w:pPr>
              <w:jc w:val="right"/>
              <w:rPr>
                <w:rFonts w:ascii="GHEA Grapalat" w:hAnsi="GHEA Grapalat" w:cs="Tahoma"/>
                <w:color w:val="000000"/>
                <w:sz w:val="20"/>
                <w:szCs w:val="20"/>
              </w:rPr>
            </w:pPr>
          </w:p>
          <w:p w14:paraId="6553B70C" w14:textId="77777777" w:rsidR="00D25CA9" w:rsidRPr="00A71D81" w:rsidRDefault="00D25CA9" w:rsidP="0060789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7A22C49" w14:textId="77777777" w:rsidR="00D25CA9" w:rsidRPr="00A71D81" w:rsidRDefault="00D25CA9" w:rsidP="00607894">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389E010" w14:textId="77777777" w:rsidR="00D25CA9" w:rsidRPr="00A71D81" w:rsidRDefault="00D25CA9" w:rsidP="00607894">
            <w:pPr>
              <w:jc w:val="right"/>
              <w:rPr>
                <w:rFonts w:ascii="GHEA Grapalat" w:hAnsi="GHEA Grapalat" w:cs="Arial"/>
                <w:sz w:val="20"/>
                <w:szCs w:val="20"/>
                <w:lang w:val="hy-AM"/>
              </w:rPr>
            </w:pPr>
          </w:p>
        </w:tc>
      </w:tr>
      <w:tr w:rsidR="00D25CA9" w:rsidRPr="00A71D81" w14:paraId="7157240E" w14:textId="77777777" w:rsidTr="00607894">
        <w:trPr>
          <w:trHeight w:val="2194"/>
        </w:trPr>
        <w:tc>
          <w:tcPr>
            <w:tcW w:w="5616" w:type="dxa"/>
            <w:tcBorders>
              <w:top w:val="nil"/>
              <w:left w:val="single" w:sz="4" w:space="0" w:color="auto"/>
              <w:bottom w:val="single" w:sz="4" w:space="0" w:color="auto"/>
              <w:right w:val="single" w:sz="4" w:space="0" w:color="auto"/>
            </w:tcBorders>
            <w:noWrap/>
            <w:vAlign w:val="bottom"/>
          </w:tcPr>
          <w:p w14:paraId="5F6F179B"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lastRenderedPageBreak/>
              <w:t>24.բ.                                                       Կ.Տ.</w:t>
            </w:r>
          </w:p>
          <w:p w14:paraId="43E970F2" w14:textId="77777777" w:rsidR="00D25CA9" w:rsidRPr="00A71D81" w:rsidRDefault="00D25CA9" w:rsidP="00607894">
            <w:pPr>
              <w:rPr>
                <w:rFonts w:ascii="GHEA Grapalat" w:hAnsi="GHEA Grapalat" w:cs="Sylfaen"/>
                <w:sz w:val="20"/>
                <w:szCs w:val="20"/>
              </w:rPr>
            </w:pPr>
          </w:p>
          <w:p w14:paraId="6D9ED35F" w14:textId="77777777" w:rsidR="00D25CA9" w:rsidRPr="00A71D81" w:rsidRDefault="00D25CA9" w:rsidP="00607894">
            <w:pPr>
              <w:rPr>
                <w:rFonts w:ascii="GHEA Grapalat" w:hAnsi="GHEA Grapalat" w:cs="Sylfaen"/>
                <w:sz w:val="20"/>
                <w:szCs w:val="20"/>
              </w:rPr>
            </w:pPr>
          </w:p>
          <w:p w14:paraId="011FCD17" w14:textId="77777777" w:rsidR="00D25CA9" w:rsidRPr="00A71D81" w:rsidRDefault="00D25CA9" w:rsidP="00607894">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0B9C49" w14:textId="77777777" w:rsidR="00D25CA9" w:rsidRPr="00A71D81" w:rsidRDefault="00D25CA9" w:rsidP="00607894">
            <w:pPr>
              <w:rPr>
                <w:rFonts w:ascii="GHEA Grapalat" w:hAnsi="GHEA Grapalat" w:cs="Sylfaen"/>
                <w:sz w:val="20"/>
                <w:szCs w:val="20"/>
              </w:rPr>
            </w:pPr>
          </w:p>
          <w:p w14:paraId="24776773"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13C87E4C" w14:textId="77777777" w:rsidR="00D25CA9" w:rsidRPr="00A71D81" w:rsidRDefault="00D25CA9" w:rsidP="0060789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DA1E315"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23.բ.                                                                 Կ.Տ.    </w:t>
            </w:r>
          </w:p>
          <w:p w14:paraId="16915C52" w14:textId="77777777" w:rsidR="00D25CA9" w:rsidRPr="00A71D81" w:rsidRDefault="00D25CA9" w:rsidP="00607894">
            <w:pPr>
              <w:rPr>
                <w:rFonts w:ascii="GHEA Grapalat" w:hAnsi="GHEA Grapalat" w:cs="Sylfaen"/>
                <w:sz w:val="20"/>
                <w:szCs w:val="20"/>
              </w:rPr>
            </w:pPr>
          </w:p>
          <w:p w14:paraId="618F7866" w14:textId="77777777" w:rsidR="00D25CA9" w:rsidRPr="00A71D81" w:rsidRDefault="00D25CA9" w:rsidP="00607894">
            <w:pPr>
              <w:rPr>
                <w:rFonts w:ascii="GHEA Grapalat" w:hAnsi="GHEA Grapalat" w:cs="Sylfaen"/>
                <w:sz w:val="20"/>
                <w:szCs w:val="20"/>
              </w:rPr>
            </w:pPr>
            <w:r w:rsidRPr="00A71D81">
              <w:rPr>
                <w:rFonts w:ascii="GHEA Grapalat" w:hAnsi="GHEA Grapalat" w:cs="Sylfaen"/>
                <w:sz w:val="20"/>
                <w:szCs w:val="20"/>
              </w:rPr>
              <w:t xml:space="preserve">                     </w:t>
            </w:r>
          </w:p>
          <w:p w14:paraId="580ACD40" w14:textId="77777777" w:rsidR="00D25CA9" w:rsidRPr="00A71D81" w:rsidRDefault="00D25CA9" w:rsidP="00607894">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170F52E" w14:textId="77777777" w:rsidR="00D25CA9" w:rsidRPr="00A71D81" w:rsidRDefault="00D25CA9" w:rsidP="00607894">
            <w:pPr>
              <w:rPr>
                <w:rFonts w:ascii="GHEA Grapalat" w:hAnsi="GHEA Grapalat" w:cs="Sylfaen"/>
                <w:color w:val="000000"/>
                <w:sz w:val="20"/>
                <w:szCs w:val="20"/>
              </w:rPr>
            </w:pPr>
          </w:p>
          <w:p w14:paraId="557AB2E3" w14:textId="77777777" w:rsidR="00D25CA9" w:rsidRPr="00A71D81" w:rsidRDefault="00D25CA9" w:rsidP="00607894">
            <w:pPr>
              <w:rPr>
                <w:rFonts w:ascii="GHEA Grapalat" w:hAnsi="GHEA Grapalat" w:cs="Sylfaen"/>
                <w:sz w:val="20"/>
                <w:szCs w:val="20"/>
              </w:rPr>
            </w:pPr>
          </w:p>
          <w:p w14:paraId="5F2D8BC0" w14:textId="77777777" w:rsidR="00D25CA9" w:rsidRPr="00A71D81" w:rsidRDefault="00D25CA9" w:rsidP="00607894">
            <w:pPr>
              <w:jc w:val="right"/>
              <w:rPr>
                <w:rFonts w:ascii="GHEA Grapalat" w:hAnsi="GHEA Grapalat" w:cs="Arial"/>
                <w:sz w:val="20"/>
                <w:szCs w:val="20"/>
              </w:rPr>
            </w:pPr>
          </w:p>
        </w:tc>
      </w:tr>
    </w:tbl>
    <w:p w14:paraId="370F2F1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8E3E86"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018B39"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46DCCD"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918F2C"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2E57A2" w14:textId="77777777" w:rsidR="00D25CA9" w:rsidRPr="00A71D81" w:rsidRDefault="00D25CA9" w:rsidP="00D25CA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E4DB16" w14:textId="77777777" w:rsidR="00D25CA9" w:rsidRPr="00A71D81" w:rsidRDefault="00D25CA9" w:rsidP="00D25CA9">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0B5B0CA" w14:textId="77777777" w:rsidR="00D25CA9" w:rsidRPr="00A71D81" w:rsidRDefault="00D25CA9" w:rsidP="00D25CA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25CA9" w:rsidRPr="00A71D81" w14:paraId="4B01D60F" w14:textId="77777777" w:rsidTr="00607894">
        <w:tc>
          <w:tcPr>
            <w:tcW w:w="720" w:type="dxa"/>
            <w:tcBorders>
              <w:top w:val="single" w:sz="4" w:space="0" w:color="auto"/>
              <w:left w:val="single" w:sz="4" w:space="0" w:color="auto"/>
              <w:bottom w:val="single" w:sz="4" w:space="0" w:color="auto"/>
              <w:right w:val="single" w:sz="4" w:space="0" w:color="auto"/>
            </w:tcBorders>
          </w:tcPr>
          <w:p w14:paraId="254BE809"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C117304"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47640CF"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Նշված դաշտի/</w:t>
            </w:r>
          </w:p>
          <w:p w14:paraId="77A135D0"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E9A6D10" w14:textId="77777777" w:rsidR="00D25CA9" w:rsidRPr="00A71D81" w:rsidRDefault="00D25CA9" w:rsidP="00607894">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0556EC70"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2B92E45"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531060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4C00E70"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6F68965" w14:textId="77777777" w:rsidR="00D25CA9" w:rsidRPr="00A71D81" w:rsidRDefault="00D25CA9" w:rsidP="00607894">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D25CA9" w:rsidRPr="00A71D81" w14:paraId="141B18DA" w14:textId="77777777" w:rsidTr="00607894">
        <w:tc>
          <w:tcPr>
            <w:tcW w:w="720" w:type="dxa"/>
            <w:tcBorders>
              <w:top w:val="single" w:sz="4" w:space="0" w:color="auto"/>
              <w:left w:val="single" w:sz="4" w:space="0" w:color="auto"/>
              <w:bottom w:val="single" w:sz="4" w:space="0" w:color="auto"/>
              <w:right w:val="single" w:sz="4" w:space="0" w:color="auto"/>
            </w:tcBorders>
          </w:tcPr>
          <w:p w14:paraId="207DECA5"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9EC3EB3"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2E1AD1"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EC789D5"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FF9C47" w14:textId="77777777" w:rsidR="00D25CA9" w:rsidRPr="00A71D81" w:rsidRDefault="00D25CA9" w:rsidP="00607894">
            <w:pPr>
              <w:jc w:val="center"/>
              <w:rPr>
                <w:rFonts w:ascii="GHEA Grapalat" w:hAnsi="GHEA Grapalat"/>
                <w:b/>
                <w:sz w:val="20"/>
                <w:szCs w:val="20"/>
              </w:rPr>
            </w:pPr>
            <w:r w:rsidRPr="00A71D81">
              <w:rPr>
                <w:rFonts w:ascii="GHEA Grapalat" w:hAnsi="GHEA Grapalat"/>
                <w:b/>
                <w:sz w:val="20"/>
                <w:szCs w:val="20"/>
              </w:rPr>
              <w:t>5</w:t>
            </w:r>
          </w:p>
        </w:tc>
      </w:tr>
      <w:tr w:rsidR="00D25CA9" w:rsidRPr="00A71D81" w14:paraId="3E9BE6AC" w14:textId="77777777" w:rsidTr="00607894">
        <w:tc>
          <w:tcPr>
            <w:tcW w:w="720" w:type="dxa"/>
            <w:tcBorders>
              <w:top w:val="single" w:sz="4" w:space="0" w:color="auto"/>
              <w:left w:val="single" w:sz="4" w:space="0" w:color="auto"/>
              <w:bottom w:val="single" w:sz="4" w:space="0" w:color="auto"/>
              <w:right w:val="single" w:sz="4" w:space="0" w:color="auto"/>
            </w:tcBorders>
          </w:tcPr>
          <w:p w14:paraId="6E951A7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262F8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FB6E6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C7E72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FC56D4"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D25CA9" w:rsidRPr="00A71D81" w14:paraId="41480429" w14:textId="77777777" w:rsidTr="00607894">
        <w:tc>
          <w:tcPr>
            <w:tcW w:w="720" w:type="dxa"/>
            <w:tcBorders>
              <w:top w:val="single" w:sz="4" w:space="0" w:color="auto"/>
              <w:left w:val="single" w:sz="4" w:space="0" w:color="auto"/>
              <w:bottom w:val="single" w:sz="4" w:space="0" w:color="auto"/>
              <w:right w:val="single" w:sz="4" w:space="0" w:color="auto"/>
            </w:tcBorders>
          </w:tcPr>
          <w:p w14:paraId="7DED1E6F" w14:textId="77777777" w:rsidR="00D25CA9" w:rsidRPr="00A71D81" w:rsidRDefault="00D25CA9" w:rsidP="00607894">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B5933F"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CDE825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3C4FF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D4FF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D25CA9" w:rsidRPr="00A71D81" w14:paraId="17029D93" w14:textId="77777777" w:rsidTr="00607894">
        <w:tc>
          <w:tcPr>
            <w:tcW w:w="720" w:type="dxa"/>
            <w:tcBorders>
              <w:top w:val="single" w:sz="4" w:space="0" w:color="auto"/>
              <w:left w:val="single" w:sz="4" w:space="0" w:color="auto"/>
              <w:bottom w:val="single" w:sz="4" w:space="0" w:color="auto"/>
              <w:right w:val="single" w:sz="4" w:space="0" w:color="auto"/>
            </w:tcBorders>
          </w:tcPr>
          <w:p w14:paraId="02D46C4B" w14:textId="77777777" w:rsidR="00D25CA9" w:rsidRPr="00A71D81" w:rsidRDefault="00D25CA9" w:rsidP="00607894">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4B3318" w14:textId="77777777" w:rsidR="00D25CA9" w:rsidRPr="00A71D81" w:rsidRDefault="00D25CA9" w:rsidP="00607894">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F3DBE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77ED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08D9BCC0" w14:textId="77777777" w:rsidR="00D25CA9" w:rsidRPr="00A71D81" w:rsidRDefault="00D25CA9" w:rsidP="0060789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2ABF89" w14:textId="77777777" w:rsidR="00D25CA9" w:rsidRPr="00A71D81" w:rsidRDefault="00D25CA9" w:rsidP="00607894">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D25CA9" w:rsidRPr="00A71D81" w14:paraId="1EEF8545" w14:textId="77777777" w:rsidTr="00607894">
        <w:tc>
          <w:tcPr>
            <w:tcW w:w="720" w:type="dxa"/>
            <w:tcBorders>
              <w:top w:val="single" w:sz="4" w:space="0" w:color="auto"/>
              <w:left w:val="single" w:sz="4" w:space="0" w:color="auto"/>
              <w:bottom w:val="single" w:sz="4" w:space="0" w:color="auto"/>
              <w:right w:val="single" w:sz="4" w:space="0" w:color="auto"/>
            </w:tcBorders>
          </w:tcPr>
          <w:p w14:paraId="5A63C9B9" w14:textId="77777777" w:rsidR="00D25CA9" w:rsidRPr="00A71D81" w:rsidRDefault="00D25CA9" w:rsidP="00607894">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3E9653" w14:textId="77777777" w:rsidR="00D25CA9" w:rsidRPr="00A71D81" w:rsidRDefault="00D25CA9" w:rsidP="00607894">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19B9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DB46D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9385F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A7EB03" w14:textId="77777777" w:rsidR="00D25CA9" w:rsidRPr="00A71D81" w:rsidRDefault="00D25CA9" w:rsidP="00607894">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51BEE2CA" w14:textId="77777777" w:rsidTr="00607894">
        <w:tc>
          <w:tcPr>
            <w:tcW w:w="720" w:type="dxa"/>
            <w:tcBorders>
              <w:top w:val="single" w:sz="4" w:space="0" w:color="auto"/>
              <w:left w:val="single" w:sz="4" w:space="0" w:color="auto"/>
              <w:bottom w:val="single" w:sz="4" w:space="0" w:color="auto"/>
              <w:right w:val="single" w:sz="4" w:space="0" w:color="auto"/>
            </w:tcBorders>
          </w:tcPr>
          <w:p w14:paraId="65D85DD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95D1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85DE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BA539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F260C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7DA96F3" w14:textId="77777777" w:rsidTr="00607894">
        <w:tc>
          <w:tcPr>
            <w:tcW w:w="720" w:type="dxa"/>
            <w:tcBorders>
              <w:top w:val="single" w:sz="4" w:space="0" w:color="auto"/>
              <w:left w:val="single" w:sz="4" w:space="0" w:color="auto"/>
              <w:bottom w:val="single" w:sz="4" w:space="0" w:color="auto"/>
              <w:right w:val="single" w:sz="4" w:space="0" w:color="auto"/>
            </w:tcBorders>
          </w:tcPr>
          <w:p w14:paraId="230F2D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5585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3EC72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F4524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8058F0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4D484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12FC5CC5" w14:textId="77777777" w:rsidTr="00607894">
        <w:tc>
          <w:tcPr>
            <w:tcW w:w="720" w:type="dxa"/>
            <w:tcBorders>
              <w:top w:val="single" w:sz="4" w:space="0" w:color="auto"/>
              <w:left w:val="single" w:sz="4" w:space="0" w:color="auto"/>
              <w:bottom w:val="single" w:sz="4" w:space="0" w:color="auto"/>
              <w:right w:val="single" w:sz="4" w:space="0" w:color="auto"/>
            </w:tcBorders>
          </w:tcPr>
          <w:p w14:paraId="37DDA2D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BE208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4F1A00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94D1A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4C3B0A5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7B6C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A71D81" w14:paraId="7B0ED971" w14:textId="77777777" w:rsidTr="00607894">
        <w:tc>
          <w:tcPr>
            <w:tcW w:w="720" w:type="dxa"/>
            <w:tcBorders>
              <w:top w:val="single" w:sz="4" w:space="0" w:color="auto"/>
              <w:left w:val="single" w:sz="4" w:space="0" w:color="auto"/>
              <w:bottom w:val="single" w:sz="4" w:space="0" w:color="auto"/>
              <w:right w:val="single" w:sz="4" w:space="0" w:color="auto"/>
            </w:tcBorders>
          </w:tcPr>
          <w:p w14:paraId="767FAEE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B66D79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369DB3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C275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04D5A2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288F43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D25CA9" w:rsidRPr="00A71D81" w14:paraId="003DD865" w14:textId="77777777" w:rsidTr="00607894">
        <w:tc>
          <w:tcPr>
            <w:tcW w:w="720" w:type="dxa"/>
            <w:tcBorders>
              <w:top w:val="single" w:sz="4" w:space="0" w:color="auto"/>
              <w:left w:val="single" w:sz="4" w:space="0" w:color="auto"/>
              <w:bottom w:val="single" w:sz="4" w:space="0" w:color="auto"/>
              <w:right w:val="single" w:sz="4" w:space="0" w:color="auto"/>
            </w:tcBorders>
          </w:tcPr>
          <w:p w14:paraId="03B8CBF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375D61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A3FB6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EFF18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7311F62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31DFB4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4CEFC086" w14:textId="77777777" w:rsidTr="00607894">
        <w:tc>
          <w:tcPr>
            <w:tcW w:w="720" w:type="dxa"/>
            <w:tcBorders>
              <w:top w:val="single" w:sz="4" w:space="0" w:color="auto"/>
              <w:left w:val="single" w:sz="4" w:space="0" w:color="auto"/>
              <w:bottom w:val="single" w:sz="4" w:space="0" w:color="auto"/>
              <w:right w:val="single" w:sz="4" w:space="0" w:color="auto"/>
            </w:tcBorders>
          </w:tcPr>
          <w:p w14:paraId="5FA348FF"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634423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DDD2F9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76A39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376FCB6D"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DBE512"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25CA9" w:rsidRPr="00A71D81" w14:paraId="2F1E0422" w14:textId="77777777" w:rsidTr="00607894">
        <w:tc>
          <w:tcPr>
            <w:tcW w:w="720" w:type="dxa"/>
            <w:tcBorders>
              <w:top w:val="single" w:sz="4" w:space="0" w:color="auto"/>
              <w:left w:val="single" w:sz="4" w:space="0" w:color="auto"/>
              <w:bottom w:val="single" w:sz="4" w:space="0" w:color="auto"/>
              <w:right w:val="single" w:sz="4" w:space="0" w:color="auto"/>
            </w:tcBorders>
          </w:tcPr>
          <w:p w14:paraId="24B9BE7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4CD3A7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47DF0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43476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0167DE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9E7DD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5E4A9DC3" w14:textId="77777777" w:rsidTr="00607894">
        <w:tc>
          <w:tcPr>
            <w:tcW w:w="720" w:type="dxa"/>
            <w:tcBorders>
              <w:top w:val="single" w:sz="4" w:space="0" w:color="auto"/>
              <w:left w:val="single" w:sz="4" w:space="0" w:color="auto"/>
              <w:bottom w:val="single" w:sz="4" w:space="0" w:color="auto"/>
              <w:right w:val="single" w:sz="4" w:space="0" w:color="auto"/>
            </w:tcBorders>
          </w:tcPr>
          <w:p w14:paraId="2D9169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E99F1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32BFA4E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252CB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30842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3DA32AC5" w14:textId="77777777" w:rsidTr="00607894">
        <w:tc>
          <w:tcPr>
            <w:tcW w:w="720" w:type="dxa"/>
            <w:tcBorders>
              <w:top w:val="single" w:sz="4" w:space="0" w:color="auto"/>
              <w:left w:val="single" w:sz="4" w:space="0" w:color="auto"/>
              <w:bottom w:val="single" w:sz="4" w:space="0" w:color="auto"/>
              <w:right w:val="single" w:sz="4" w:space="0" w:color="auto"/>
            </w:tcBorders>
          </w:tcPr>
          <w:p w14:paraId="6F933A9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E3CDE7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02F936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36F9B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2415A6E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B115E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D25CA9" w:rsidRPr="00A71D81" w14:paraId="2719B651" w14:textId="77777777" w:rsidTr="00607894">
        <w:tc>
          <w:tcPr>
            <w:tcW w:w="720" w:type="dxa"/>
            <w:tcBorders>
              <w:top w:val="single" w:sz="4" w:space="0" w:color="auto"/>
              <w:left w:val="single" w:sz="4" w:space="0" w:color="auto"/>
              <w:bottom w:val="single" w:sz="4" w:space="0" w:color="auto"/>
              <w:right w:val="single" w:sz="4" w:space="0" w:color="auto"/>
            </w:tcBorders>
          </w:tcPr>
          <w:p w14:paraId="37ACA33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4FDE15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ABAFCE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5279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94BFD5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34271F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D25CA9" w:rsidRPr="00DF5A69" w14:paraId="1941C804" w14:textId="77777777" w:rsidTr="00607894">
        <w:tc>
          <w:tcPr>
            <w:tcW w:w="720" w:type="dxa"/>
            <w:tcBorders>
              <w:top w:val="single" w:sz="4" w:space="0" w:color="auto"/>
              <w:left w:val="single" w:sz="4" w:space="0" w:color="auto"/>
              <w:bottom w:val="single" w:sz="4" w:space="0" w:color="auto"/>
              <w:right w:val="single" w:sz="4" w:space="0" w:color="auto"/>
            </w:tcBorders>
          </w:tcPr>
          <w:p w14:paraId="207408C3"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E80E853"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5D769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9A7E47"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EB4F52"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14EDB5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D25CA9" w:rsidRPr="00A71D81" w14:paraId="2BFF05C5" w14:textId="77777777" w:rsidTr="00607894">
        <w:tc>
          <w:tcPr>
            <w:tcW w:w="720" w:type="dxa"/>
            <w:tcBorders>
              <w:top w:val="single" w:sz="4" w:space="0" w:color="auto"/>
              <w:left w:val="single" w:sz="4" w:space="0" w:color="auto"/>
              <w:bottom w:val="single" w:sz="4" w:space="0" w:color="auto"/>
              <w:right w:val="single" w:sz="4" w:space="0" w:color="auto"/>
            </w:tcBorders>
          </w:tcPr>
          <w:p w14:paraId="0BA2FD66"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DFF18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8414F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8F5B2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A917B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D25CA9" w:rsidRPr="00DF5A69" w14:paraId="29182EA0" w14:textId="77777777" w:rsidTr="00607894">
        <w:tc>
          <w:tcPr>
            <w:tcW w:w="720" w:type="dxa"/>
            <w:tcBorders>
              <w:top w:val="single" w:sz="4" w:space="0" w:color="auto"/>
              <w:left w:val="single" w:sz="4" w:space="0" w:color="auto"/>
              <w:bottom w:val="single" w:sz="4" w:space="0" w:color="auto"/>
              <w:right w:val="single" w:sz="4" w:space="0" w:color="auto"/>
            </w:tcBorders>
          </w:tcPr>
          <w:p w14:paraId="718D24F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CF223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B61858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4D7B0A"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276228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D25CA9" w:rsidRPr="00A71D81" w14:paraId="68C5922A" w14:textId="77777777" w:rsidTr="00607894">
        <w:tc>
          <w:tcPr>
            <w:tcW w:w="720" w:type="dxa"/>
            <w:tcBorders>
              <w:top w:val="single" w:sz="4" w:space="0" w:color="auto"/>
              <w:left w:val="single" w:sz="4" w:space="0" w:color="auto"/>
              <w:bottom w:val="single" w:sz="4" w:space="0" w:color="auto"/>
              <w:right w:val="single" w:sz="4" w:space="0" w:color="auto"/>
            </w:tcBorders>
          </w:tcPr>
          <w:p w14:paraId="1FC17AD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91F486"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65EACE4"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B9C7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34E61D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10B4792"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D25CA9" w:rsidRPr="00DF5A69" w14:paraId="295C48AE" w14:textId="77777777" w:rsidTr="00607894">
        <w:tc>
          <w:tcPr>
            <w:tcW w:w="720" w:type="dxa"/>
            <w:tcBorders>
              <w:top w:val="single" w:sz="4" w:space="0" w:color="auto"/>
              <w:left w:val="single" w:sz="4" w:space="0" w:color="auto"/>
              <w:bottom w:val="single" w:sz="4" w:space="0" w:color="auto"/>
              <w:right w:val="single" w:sz="4" w:space="0" w:color="auto"/>
            </w:tcBorders>
          </w:tcPr>
          <w:p w14:paraId="7E854532" w14:textId="77777777" w:rsidR="00D25CA9" w:rsidRPr="00A71D81" w:rsidDel="0010680B" w:rsidRDefault="00D25CA9" w:rsidP="00607894">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9BC9D9A" w14:textId="77777777" w:rsidR="00D25CA9" w:rsidRPr="00A71D81" w:rsidRDefault="00D25CA9" w:rsidP="00607894">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3F7025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20FAC7"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A4168DA" w14:textId="77777777" w:rsidR="00D25CA9" w:rsidRPr="00A71D81" w:rsidRDefault="00D25CA9" w:rsidP="00607894">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A6054C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0369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D25CA9" w:rsidRPr="00A71D81" w14:paraId="09433E3D" w14:textId="77777777" w:rsidTr="00607894">
        <w:tc>
          <w:tcPr>
            <w:tcW w:w="720" w:type="dxa"/>
            <w:tcBorders>
              <w:top w:val="single" w:sz="4" w:space="0" w:color="auto"/>
              <w:left w:val="single" w:sz="4" w:space="0" w:color="auto"/>
              <w:bottom w:val="single" w:sz="4" w:space="0" w:color="auto"/>
              <w:right w:val="single" w:sz="4" w:space="0" w:color="auto"/>
            </w:tcBorders>
          </w:tcPr>
          <w:p w14:paraId="545D09A9"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048790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58CDB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82E0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646AD93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21C44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738F0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D25CA9" w:rsidRPr="00DF5A69" w14:paraId="2B40F898" w14:textId="77777777" w:rsidTr="00607894">
        <w:tc>
          <w:tcPr>
            <w:tcW w:w="720" w:type="dxa"/>
            <w:tcBorders>
              <w:top w:val="single" w:sz="4" w:space="0" w:color="auto"/>
              <w:left w:val="single" w:sz="4" w:space="0" w:color="auto"/>
              <w:bottom w:val="single" w:sz="4" w:space="0" w:color="auto"/>
              <w:right w:val="single" w:sz="4" w:space="0" w:color="auto"/>
            </w:tcBorders>
          </w:tcPr>
          <w:p w14:paraId="73B7683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E2555A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53BB8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4D743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42715EB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24A82FF" w14:textId="77777777" w:rsidR="00D25CA9" w:rsidRPr="00A71D81" w:rsidRDefault="00D25CA9" w:rsidP="0060789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902A2E"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68AF13BB"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F94D1CA" w14:textId="77777777" w:rsidR="00D25CA9" w:rsidRPr="00A71D81" w:rsidRDefault="00D25CA9" w:rsidP="00607894">
            <w:pPr>
              <w:jc w:val="center"/>
              <w:rPr>
                <w:rFonts w:ascii="GHEA Grapalat" w:hAnsi="GHEA Grapalat"/>
                <w:sz w:val="20"/>
                <w:szCs w:val="20"/>
                <w:lang w:val="hy-AM"/>
              </w:rPr>
            </w:pPr>
          </w:p>
        </w:tc>
      </w:tr>
      <w:tr w:rsidR="00D25CA9" w:rsidRPr="00DF5A69" w14:paraId="0467A027"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768D9A42"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163DB4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DFEBA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0AD6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4AEA122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0C8318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6B21A298"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D25CA9" w:rsidRPr="00A71D81" w14:paraId="2D5FC408" w14:textId="77777777" w:rsidTr="00607894">
        <w:tc>
          <w:tcPr>
            <w:tcW w:w="720" w:type="dxa"/>
            <w:tcBorders>
              <w:top w:val="single" w:sz="4" w:space="0" w:color="auto"/>
              <w:left w:val="single" w:sz="4" w:space="0" w:color="auto"/>
              <w:bottom w:val="single" w:sz="4" w:space="0" w:color="auto"/>
              <w:right w:val="single" w:sz="4" w:space="0" w:color="auto"/>
            </w:tcBorders>
          </w:tcPr>
          <w:p w14:paraId="1677A04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64BBE4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CF430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4BDF0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6DB6F3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EA14EF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D25CA9" w:rsidRPr="00A71D81" w14:paraId="61D20D75"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4DF0405F" w14:textId="77777777" w:rsidR="00D25CA9" w:rsidRPr="00A71D81" w:rsidRDefault="00D25CA9" w:rsidP="00607894">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4E251B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9655463"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63265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պարտադիր` </w:t>
            </w:r>
          </w:p>
          <w:p w14:paraId="29C1CEC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26DB4D"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6CB7CA20"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D25CA9" w:rsidRPr="00A71D81" w14:paraId="6AF34D2B" w14:textId="77777777" w:rsidTr="00607894">
        <w:tc>
          <w:tcPr>
            <w:tcW w:w="720" w:type="dxa"/>
            <w:tcBorders>
              <w:top w:val="single" w:sz="4" w:space="0" w:color="auto"/>
              <w:left w:val="single" w:sz="4" w:space="0" w:color="auto"/>
              <w:bottom w:val="single" w:sz="4" w:space="0" w:color="auto"/>
              <w:right w:val="single" w:sz="4" w:space="0" w:color="auto"/>
            </w:tcBorders>
          </w:tcPr>
          <w:p w14:paraId="525B27A1"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0C3B6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0D30A"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CE592"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1AC0020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1BC221" w14:textId="77777777" w:rsidR="00D25CA9" w:rsidRPr="00A71D81" w:rsidRDefault="00D25CA9" w:rsidP="00607894">
            <w:pPr>
              <w:jc w:val="center"/>
              <w:rPr>
                <w:rFonts w:ascii="GHEA Grapalat" w:hAnsi="GHEA Grapalat"/>
                <w:sz w:val="20"/>
                <w:szCs w:val="20"/>
              </w:rPr>
            </w:pPr>
          </w:p>
        </w:tc>
      </w:tr>
      <w:tr w:rsidR="00D25CA9" w:rsidRPr="00A71D81" w14:paraId="4C718643" w14:textId="77777777" w:rsidTr="00607894">
        <w:tc>
          <w:tcPr>
            <w:tcW w:w="720" w:type="dxa"/>
            <w:tcBorders>
              <w:top w:val="single" w:sz="4" w:space="0" w:color="auto"/>
              <w:left w:val="single" w:sz="4" w:space="0" w:color="auto"/>
              <w:bottom w:val="single" w:sz="4" w:space="0" w:color="auto"/>
              <w:right w:val="single" w:sz="4" w:space="0" w:color="auto"/>
            </w:tcBorders>
            <w:vAlign w:val="center"/>
          </w:tcPr>
          <w:p w14:paraId="12E45B04" w14:textId="77777777" w:rsidR="00D25CA9" w:rsidRPr="00A71D81" w:rsidRDefault="00D25CA9" w:rsidP="00607894">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846D9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6DEC9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1B0EF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0918E71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B66A917" w14:textId="77777777" w:rsidR="00D25CA9" w:rsidRPr="00A71D81" w:rsidRDefault="00D25CA9" w:rsidP="00607894">
            <w:pPr>
              <w:jc w:val="center"/>
              <w:rPr>
                <w:rFonts w:ascii="GHEA Grapalat" w:hAnsi="GHEA Grapalat"/>
                <w:sz w:val="20"/>
                <w:szCs w:val="20"/>
              </w:rPr>
            </w:pPr>
          </w:p>
        </w:tc>
      </w:tr>
      <w:tr w:rsidR="00D25CA9" w:rsidRPr="00A71D81" w14:paraId="4DDC1792" w14:textId="77777777" w:rsidTr="00607894">
        <w:tc>
          <w:tcPr>
            <w:tcW w:w="720" w:type="dxa"/>
            <w:tcBorders>
              <w:top w:val="single" w:sz="4" w:space="0" w:color="auto"/>
              <w:left w:val="single" w:sz="4" w:space="0" w:color="auto"/>
              <w:bottom w:val="single" w:sz="4" w:space="0" w:color="auto"/>
              <w:right w:val="single" w:sz="4" w:space="0" w:color="auto"/>
            </w:tcBorders>
          </w:tcPr>
          <w:p w14:paraId="3A3886F1"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9D93C9" w14:textId="77777777" w:rsidR="00D25CA9" w:rsidRPr="00A71D81" w:rsidRDefault="00D25CA9" w:rsidP="00607894">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3B3D6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F0815"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p w14:paraId="35D5F6E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6DDD9F" w14:textId="77777777" w:rsidR="00D25CA9" w:rsidRPr="00A71D81" w:rsidRDefault="00D25CA9" w:rsidP="00607894">
            <w:pPr>
              <w:jc w:val="center"/>
              <w:rPr>
                <w:rFonts w:ascii="GHEA Grapalat" w:hAnsi="GHEA Grapalat"/>
                <w:sz w:val="20"/>
                <w:szCs w:val="20"/>
              </w:rPr>
            </w:pPr>
          </w:p>
        </w:tc>
      </w:tr>
      <w:tr w:rsidR="00D25CA9" w:rsidRPr="00A71D81" w14:paraId="131AE45D" w14:textId="77777777" w:rsidTr="00607894">
        <w:tc>
          <w:tcPr>
            <w:tcW w:w="720" w:type="dxa"/>
            <w:tcBorders>
              <w:top w:val="single" w:sz="4" w:space="0" w:color="auto"/>
              <w:left w:val="single" w:sz="4" w:space="0" w:color="auto"/>
              <w:bottom w:val="single" w:sz="4" w:space="0" w:color="auto"/>
              <w:right w:val="single" w:sz="4" w:space="0" w:color="auto"/>
            </w:tcBorders>
          </w:tcPr>
          <w:p w14:paraId="0F810ACB"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87BD8C"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7F9FB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1F12FD"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ոչ պարտադիր</w:t>
            </w:r>
          </w:p>
          <w:p w14:paraId="28282FC8"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BDC427" w14:textId="77777777" w:rsidR="00D25CA9" w:rsidRPr="00A71D81" w:rsidRDefault="00D25CA9" w:rsidP="00607894">
            <w:pPr>
              <w:jc w:val="center"/>
              <w:rPr>
                <w:rFonts w:ascii="GHEA Grapalat" w:hAnsi="GHEA Grapalat"/>
                <w:sz w:val="20"/>
                <w:szCs w:val="20"/>
              </w:rPr>
            </w:pPr>
          </w:p>
        </w:tc>
      </w:tr>
      <w:tr w:rsidR="00D25CA9" w:rsidRPr="00A71D81" w14:paraId="17C6CD57" w14:textId="77777777" w:rsidTr="00607894">
        <w:tc>
          <w:tcPr>
            <w:tcW w:w="720" w:type="dxa"/>
            <w:tcBorders>
              <w:top w:val="single" w:sz="4" w:space="0" w:color="auto"/>
              <w:left w:val="single" w:sz="4" w:space="0" w:color="auto"/>
              <w:bottom w:val="single" w:sz="4" w:space="0" w:color="auto"/>
              <w:right w:val="single" w:sz="4" w:space="0" w:color="auto"/>
            </w:tcBorders>
          </w:tcPr>
          <w:p w14:paraId="09B76F3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3384D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C7C652E"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42623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CBE9CE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969B0A" w14:textId="77777777" w:rsidR="00D25CA9" w:rsidRPr="00A71D81" w:rsidRDefault="00D25CA9" w:rsidP="00607894">
            <w:pPr>
              <w:jc w:val="center"/>
              <w:rPr>
                <w:rFonts w:ascii="GHEA Grapalat" w:hAnsi="GHEA Grapalat"/>
                <w:sz w:val="20"/>
                <w:szCs w:val="20"/>
              </w:rPr>
            </w:pPr>
          </w:p>
        </w:tc>
      </w:tr>
      <w:tr w:rsidR="00D25CA9" w:rsidRPr="00A71D81" w14:paraId="7AD9AC7F" w14:textId="77777777" w:rsidTr="00607894">
        <w:tc>
          <w:tcPr>
            <w:tcW w:w="720" w:type="dxa"/>
            <w:tcBorders>
              <w:top w:val="single" w:sz="4" w:space="0" w:color="auto"/>
              <w:left w:val="single" w:sz="4" w:space="0" w:color="auto"/>
              <w:bottom w:val="single" w:sz="4" w:space="0" w:color="auto"/>
              <w:right w:val="single" w:sz="4" w:space="0" w:color="auto"/>
            </w:tcBorders>
          </w:tcPr>
          <w:p w14:paraId="40C03C00"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9CAAB16"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F1231B9"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0A7207"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3C55EFF" w14:textId="77777777" w:rsidR="00D25CA9" w:rsidRPr="00A71D81" w:rsidRDefault="00D25CA9" w:rsidP="00607894">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5DA180E" w14:textId="77777777" w:rsidR="00D25CA9" w:rsidRPr="00A71D81" w:rsidRDefault="00D25CA9" w:rsidP="00607894">
            <w:pPr>
              <w:jc w:val="center"/>
              <w:rPr>
                <w:rFonts w:ascii="GHEA Grapalat" w:hAnsi="GHEA Grapalat"/>
                <w:sz w:val="20"/>
                <w:szCs w:val="20"/>
              </w:rPr>
            </w:pPr>
          </w:p>
        </w:tc>
      </w:tr>
    </w:tbl>
    <w:p w14:paraId="0BBB750F" w14:textId="77777777" w:rsidR="00D25CA9" w:rsidRPr="00A71D81" w:rsidRDefault="00D25CA9" w:rsidP="00D25CA9">
      <w:pPr>
        <w:pStyle w:val="a3"/>
        <w:jc w:val="right"/>
        <w:rPr>
          <w:rFonts w:ascii="GHEA Grapalat" w:hAnsi="GHEA Grapalat" w:cs="Sylfaen"/>
          <w:i w:val="0"/>
          <w:lang w:val="en-US"/>
        </w:rPr>
      </w:pPr>
    </w:p>
    <w:p w14:paraId="318669BC" w14:textId="77777777" w:rsidR="00D25CA9" w:rsidRPr="00A71D81" w:rsidRDefault="00D25CA9" w:rsidP="00D25CA9">
      <w:pPr>
        <w:pStyle w:val="a3"/>
        <w:jc w:val="right"/>
        <w:rPr>
          <w:rFonts w:ascii="GHEA Grapalat" w:hAnsi="GHEA Grapalat" w:cs="Sylfaen"/>
          <w:i w:val="0"/>
          <w:lang w:val="en-US"/>
        </w:rPr>
      </w:pPr>
    </w:p>
    <w:p w14:paraId="0C932E5C" w14:textId="77777777" w:rsidR="00D25CA9" w:rsidRPr="00A71D81" w:rsidRDefault="00D25CA9" w:rsidP="00D25CA9">
      <w:pPr>
        <w:pStyle w:val="a3"/>
        <w:jc w:val="right"/>
        <w:rPr>
          <w:rFonts w:ascii="GHEA Grapalat" w:hAnsi="GHEA Grapalat" w:cs="Sylfaen"/>
          <w:i w:val="0"/>
          <w:lang w:val="en-US"/>
        </w:rPr>
      </w:pPr>
    </w:p>
    <w:p w14:paraId="056649D4" w14:textId="77777777" w:rsidR="00D25CA9" w:rsidRPr="00A71D81" w:rsidRDefault="00D25CA9" w:rsidP="00D25CA9">
      <w:pPr>
        <w:pStyle w:val="a3"/>
        <w:jc w:val="right"/>
        <w:rPr>
          <w:rFonts w:ascii="GHEA Grapalat" w:hAnsi="GHEA Grapalat" w:cs="Sylfaen"/>
          <w:i w:val="0"/>
          <w:lang w:val="en-US"/>
        </w:rPr>
      </w:pPr>
    </w:p>
    <w:p w14:paraId="402B0BA7" w14:textId="77777777" w:rsidR="00D25CA9" w:rsidRDefault="00D25CA9" w:rsidP="00D25CA9">
      <w:pPr>
        <w:pStyle w:val="31"/>
        <w:spacing w:line="240" w:lineRule="auto"/>
        <w:jc w:val="right"/>
        <w:rPr>
          <w:rFonts w:ascii="GHEA Grapalat" w:hAnsi="GHEA Grapalat"/>
          <w:b/>
        </w:rPr>
      </w:pPr>
      <w:r w:rsidRPr="00A71D81">
        <w:rPr>
          <w:rFonts w:ascii="GHEA Grapalat" w:hAnsi="GHEA Grapalat"/>
          <w:b/>
          <w:lang w:val="hy-AM"/>
        </w:rPr>
        <w:br w:type="page"/>
      </w:r>
    </w:p>
    <w:p w14:paraId="0A5DFF81" w14:textId="400C1CF3" w:rsidR="00AD4E67" w:rsidRPr="00D25CA9" w:rsidRDefault="00AD4E67" w:rsidP="00AD4E67">
      <w:pPr>
        <w:pStyle w:val="31"/>
        <w:spacing w:line="240" w:lineRule="auto"/>
        <w:jc w:val="right"/>
        <w:rPr>
          <w:rFonts w:ascii="GHEA Grapalat" w:hAnsi="GHEA Grapalat" w:cs="Sylfaen"/>
          <w:b/>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36EBA50" w14:textId="65FA1F47" w:rsidR="00F02279" w:rsidRPr="0090687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06873">
        <w:rPr>
          <w:rFonts w:ascii="GHEA Grapalat" w:hAnsi="GHEA Grapalat" w:cs="Sylfaen"/>
          <w:b/>
          <w:lang w:val="hy-AM"/>
        </w:rPr>
        <w:t>7</w:t>
      </w:r>
    </w:p>
    <w:p w14:paraId="59EE6AB3" w14:textId="100D31A5" w:rsidR="00F02279" w:rsidRPr="00E6597C" w:rsidRDefault="00F13281" w:rsidP="00F02279">
      <w:pPr>
        <w:pStyle w:val="31"/>
        <w:spacing w:line="240" w:lineRule="auto"/>
        <w:jc w:val="right"/>
        <w:rPr>
          <w:rFonts w:ascii="GHEA Grapalat" w:hAnsi="GHEA Grapalat" w:cs="Sylfaen"/>
          <w:b/>
          <w:lang w:val="hy-AM"/>
        </w:rPr>
      </w:pPr>
      <w:r>
        <w:rPr>
          <w:rFonts w:ascii="GHEA Grapalat" w:hAnsi="GHEA Grapalat" w:cs="Sylfaen"/>
          <w:b/>
          <w:lang w:val="hy-AM"/>
        </w:rPr>
        <w:t>«</w:t>
      </w:r>
      <w:r w:rsidR="00447F8D">
        <w:rPr>
          <w:rFonts w:ascii="GHEA Grapalat" w:hAnsi="GHEA Grapalat" w:cs="Sylfaen"/>
          <w:b/>
          <w:lang w:val="hy-AM"/>
        </w:rPr>
        <w:t>ՀՀԳՄԴՄԴ-ԳՀԱՇՁԲ-2024/3</w:t>
      </w:r>
      <w:r>
        <w:rPr>
          <w:rFonts w:ascii="GHEA Grapalat" w:hAnsi="GHEA Grapalat" w:cs="Sylfaen"/>
          <w:b/>
          <w:lang w:val="hy-AM"/>
        </w:rPr>
        <w:t>»</w:t>
      </w:r>
      <w:r w:rsidR="00F02279" w:rsidRPr="00E6597C">
        <w:rPr>
          <w:rFonts w:ascii="GHEA Grapalat" w:hAnsi="GHEA Grapalat" w:cs="Sylfaen"/>
          <w:b/>
          <w:lang w:val="hy-AM"/>
        </w:rPr>
        <w:t>*  ծածկագրով</w:t>
      </w:r>
    </w:p>
    <w:p w14:paraId="2A80347D" w14:textId="787B2934" w:rsidR="00F02279" w:rsidRPr="00E6597C" w:rsidRDefault="00BC0DEF"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ընթացակարգի</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5F0F20FE" w:rsidR="00F02279" w:rsidRPr="00E6597C" w:rsidRDefault="00824426" w:rsidP="00F02279">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ՀՀ  ԳԵՂԱՐՔՈՒՆԻՔԻ ՄԱՐԶԻ  ԴՐԱԽՏԻԿ ԳՅՈՒՂԻ  ՄԻՋՆԱԿԱՐԳ ԴՊՐՈՑ</w:t>
      </w:r>
      <w:r w:rsidR="00A46D81" w:rsidRPr="00B41C2B">
        <w:rPr>
          <w:rFonts w:ascii="GHEA Grapalat" w:hAnsi="GHEA Grapalat" w:cs="Sylfaen"/>
          <w:b/>
          <w:sz w:val="20"/>
          <w:szCs w:val="20"/>
          <w:lang w:val="pt-BR"/>
        </w:rPr>
        <w:t xml:space="preserve"> ՊՈԱԿ-Ի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A46D81" w:rsidRPr="00B41C2B">
        <w:rPr>
          <w:rFonts w:ascii="GHEA Grapalat" w:hAnsi="GHEA Grapalat" w:cs="Sylfaen"/>
          <w:b/>
          <w:sz w:val="20"/>
          <w:szCs w:val="20"/>
          <w:lang w:val="pt-BR"/>
        </w:rPr>
        <w:t>» ԱՇԽԱՏԱՆՔՆԵՐ</w:t>
      </w:r>
      <w:r w:rsidR="00A46D81">
        <w:rPr>
          <w:rFonts w:ascii="GHEA Grapalat" w:hAnsi="GHEA Grapalat" w:cs="Sylfaen"/>
          <w:b/>
          <w:sz w:val="20"/>
          <w:szCs w:val="20"/>
          <w:lang w:val="hy-AM"/>
        </w:rPr>
        <w:t>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ՊԱՅՄԱՆԱԳԻՐ</w:t>
      </w:r>
      <w:r w:rsidR="00F02279"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46AAE11" w:rsidR="006E3999" w:rsidRPr="007F0FB8" w:rsidRDefault="00F02279" w:rsidP="00AE1796">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AE1796">
        <w:rPr>
          <w:rFonts w:ascii="GHEA Grapalat" w:hAnsi="GHEA Grapalat" w:cs="Sylfaen"/>
          <w:sz w:val="20"/>
          <w:szCs w:val="20"/>
          <w:lang w:val="pt-BR"/>
        </w:rPr>
        <w:t xml:space="preserve"> </w:t>
      </w:r>
      <w:r w:rsidR="00B41C2B" w:rsidRPr="00B41C2B">
        <w:rPr>
          <w:rFonts w:ascii="GHEA Grapalat" w:hAnsi="GHEA Grapalat" w:cs="Sylfaen"/>
          <w:b/>
          <w:sz w:val="20"/>
          <w:szCs w:val="20"/>
          <w:lang w:val="pt-BR"/>
        </w:rPr>
        <w:t>«</w:t>
      </w:r>
      <w:r w:rsidR="00334B20">
        <w:rPr>
          <w:rFonts w:ascii="GHEA Grapalat" w:hAnsi="GHEA Grapalat" w:cs="Sylfaen"/>
          <w:b/>
          <w:sz w:val="20"/>
          <w:szCs w:val="20"/>
          <w:lang w:val="pt-BR"/>
        </w:rPr>
        <w:t xml:space="preserve">ՀՀ  Գեղարքունիքի մարզի  </w:t>
      </w:r>
      <w:r w:rsidR="00185498">
        <w:rPr>
          <w:rFonts w:ascii="GHEA Grapalat" w:hAnsi="GHEA Grapalat" w:cs="Sylfaen"/>
          <w:b/>
          <w:sz w:val="20"/>
          <w:szCs w:val="20"/>
          <w:lang w:val="pt-BR"/>
        </w:rPr>
        <w:t>Դրախտիկ գյուղի  միջնակարգ դպրոց</w:t>
      </w:r>
      <w:r w:rsidR="00B41C2B" w:rsidRPr="00B41C2B">
        <w:rPr>
          <w:rFonts w:ascii="GHEA Grapalat" w:hAnsi="GHEA Grapalat" w:cs="Sylfaen"/>
          <w:b/>
          <w:sz w:val="20"/>
          <w:szCs w:val="20"/>
          <w:lang w:val="pt-BR"/>
        </w:rPr>
        <w:t>»</w:t>
      </w:r>
      <w:r w:rsidR="00075A88" w:rsidRPr="00B41C2B">
        <w:rPr>
          <w:rFonts w:ascii="GHEA Grapalat" w:hAnsi="GHEA Grapalat" w:cs="Sylfaen"/>
          <w:b/>
          <w:sz w:val="20"/>
          <w:szCs w:val="20"/>
          <w:lang w:val="pt-BR"/>
        </w:rPr>
        <w:t xml:space="preserve"> ՊՈԱԿ-ի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075A88" w:rsidRPr="00B41C2B">
        <w:rPr>
          <w:rFonts w:ascii="GHEA Grapalat" w:hAnsi="GHEA Grapalat" w:cs="Sylfaen"/>
          <w:b/>
          <w:sz w:val="20"/>
          <w:szCs w:val="20"/>
          <w:lang w:val="pt-BR"/>
        </w:rPr>
        <w:t>» աշխատանքներ</w:t>
      </w:r>
      <w:r w:rsidR="00AE1796" w:rsidRPr="00B41C2B">
        <w:rPr>
          <w:rFonts w:ascii="GHEA Grapalat" w:hAnsi="GHEA Grapalat" w:cs="Sylfaen"/>
          <w:b/>
          <w:sz w:val="20"/>
          <w:szCs w:val="20"/>
          <w:lang w:val="pt-BR"/>
        </w:rPr>
        <w:t xml:space="preserve"> </w:t>
      </w:r>
      <w:r w:rsidRPr="00B41C2B">
        <w:rPr>
          <w:rFonts w:ascii="GHEA Grapalat" w:hAnsi="GHEA Grapalat" w:cs="Sylfaen"/>
          <w:b/>
          <w:sz w:val="20"/>
          <w:szCs w:val="20"/>
          <w:lang w:val="pt-BR"/>
        </w:rPr>
        <w:t>(այսուհետ` աշխատանք)</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իսկ</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Պատվիրատուն</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պարտավորվում</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AE1796">
        <w:rPr>
          <w:rFonts w:ascii="GHEA Grapalat" w:hAnsi="GHEA Grapalat" w:cs="Sylfaen"/>
          <w:sz w:val="20"/>
          <w:szCs w:val="20"/>
          <w:lang w:val="pt-BR"/>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331E563E" w14:textId="3A6D1975" w:rsidR="00F02279" w:rsidRPr="00B41C2B" w:rsidRDefault="00F02279" w:rsidP="00B41C2B">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824426" w:rsidRPr="00824426">
        <w:rPr>
          <w:rFonts w:ascii="GHEA Grapalat" w:hAnsi="GHEA Grapalat" w:cs="Times Armenian"/>
          <w:b/>
          <w:lang w:val="hy-AM"/>
        </w:rPr>
        <w:t>2</w:t>
      </w:r>
      <w:r w:rsidR="00B41C2B" w:rsidRPr="00824426">
        <w:rPr>
          <w:rFonts w:ascii="GHEA Grapalat" w:hAnsi="GHEA Grapalat" w:cs="Times Armenian"/>
          <w:b/>
          <w:lang w:val="hy-AM"/>
        </w:rPr>
        <w:t>0</w:t>
      </w:r>
      <w:r w:rsidR="00AD4E67" w:rsidRPr="002E4A58">
        <w:rPr>
          <w:rFonts w:ascii="GHEA Grapalat" w:hAnsi="GHEA Grapalat" w:cs="Times Armenian"/>
          <w:b/>
          <w:u w:val="single"/>
          <w:lang w:val="es-ES"/>
        </w:rPr>
        <w:t xml:space="preserve"> </w:t>
      </w:r>
      <w:r w:rsidR="00AD4E67" w:rsidRPr="002E4A58">
        <w:rPr>
          <w:rFonts w:ascii="GHEA Grapalat" w:hAnsi="GHEA Grapalat" w:cs="Times Armenian"/>
          <w:b/>
          <w:u w:val="single"/>
          <w:lang w:val="hy-AM"/>
        </w:rPr>
        <w:t>օր</w:t>
      </w:r>
      <w:r w:rsidRPr="00E6597C">
        <w:rPr>
          <w:rFonts w:ascii="GHEA Grapalat" w:hAnsi="GHEA Grapalat" w:cs="Times Armenian"/>
          <w:lang w:val="es-ES"/>
        </w:rPr>
        <w:t>:</w:t>
      </w: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ins w:id="9"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3DB4E767" w:rsidR="00E149D8" w:rsidRPr="006445AB"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w:t>
      </w:r>
      <w:r w:rsidRPr="006445AB">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AD4E67" w:rsidRPr="006445AB">
        <w:rPr>
          <w:rFonts w:ascii="GHEA Grapalat" w:hAnsi="GHEA Grapalat" w:cs="Times Armenian"/>
          <w:sz w:val="20"/>
          <w:szCs w:val="20"/>
          <w:lang w:val="hy-AM"/>
        </w:rPr>
        <w:t>5</w:t>
      </w:r>
      <w:r w:rsidRPr="006445AB">
        <w:rPr>
          <w:rFonts w:ascii="GHEA Grapalat" w:hAnsi="GHEA Grapalat" w:cs="Times Armenian"/>
          <w:sz w:val="20"/>
          <w:szCs w:val="20"/>
          <w:lang w:val="hy-AM"/>
        </w:rPr>
        <w:t xml:space="preserve"> օրվա ընթացքում:</w:t>
      </w:r>
    </w:p>
    <w:p w14:paraId="79347433" w14:textId="0ED56192" w:rsidR="00E149D8" w:rsidRPr="006445AB" w:rsidRDefault="00E149D8" w:rsidP="00E149D8">
      <w:pPr>
        <w:tabs>
          <w:tab w:val="left" w:pos="1276"/>
        </w:tabs>
        <w:ind w:firstLine="720"/>
        <w:jc w:val="both"/>
        <w:rPr>
          <w:rFonts w:ascii="GHEA Grapalat" w:hAnsi="GHEA Grapalat" w:cs="Sylfaen"/>
          <w:sz w:val="20"/>
          <w:szCs w:val="20"/>
          <w:lang w:val="hy-AM"/>
        </w:rPr>
      </w:pPr>
      <w:r w:rsidRPr="006445AB">
        <w:rPr>
          <w:rFonts w:ascii="GHEA Grapalat" w:hAnsi="GHEA Grapalat" w:cs="Sylfaen"/>
          <w:sz w:val="20"/>
          <w:szCs w:val="20"/>
          <w:lang w:val="hy-AM"/>
        </w:rPr>
        <w:t>Ե</w:t>
      </w:r>
      <w:r w:rsidRPr="006445AB">
        <w:rPr>
          <w:rFonts w:ascii="GHEA Grapalat" w:hAnsi="GHEA Grapalat" w:cs="Sylfaen"/>
          <w:sz w:val="20"/>
          <w:szCs w:val="20"/>
          <w:lang w:val="pt-BR"/>
        </w:rPr>
        <w:t xml:space="preserve">թե </w:t>
      </w:r>
      <w:r w:rsidRPr="006445AB">
        <w:rPr>
          <w:rFonts w:ascii="GHEA Grapalat" w:hAnsi="GHEA Grapalat" w:cs="Sylfaen"/>
          <w:sz w:val="20"/>
          <w:szCs w:val="20"/>
          <w:lang w:val="hy-AM"/>
        </w:rPr>
        <w:t xml:space="preserve">սույն կետով </w:t>
      </w:r>
      <w:r w:rsidRPr="006445AB">
        <w:rPr>
          <w:rFonts w:ascii="GHEA Grapalat" w:hAnsi="GHEA Grapalat" w:cs="Sylfaen"/>
          <w:sz w:val="20"/>
          <w:szCs w:val="20"/>
          <w:lang w:val="pt-BR"/>
        </w:rPr>
        <w:t xml:space="preserve">սահմանված ժամկետում Պատվիրատուն </w:t>
      </w:r>
      <w:r w:rsidRPr="006445AB">
        <w:rPr>
          <w:rFonts w:ascii="GHEA Grapalat" w:hAnsi="GHEA Grapalat" w:cs="Sylfaen"/>
          <w:sz w:val="20"/>
          <w:szCs w:val="20"/>
          <w:lang w:val="hy-AM"/>
        </w:rPr>
        <w:t xml:space="preserve">Կապալատուին չի տրամադրում գրավոր համաձայնությունը </w:t>
      </w:r>
      <w:r w:rsidRPr="006445AB">
        <w:rPr>
          <w:rFonts w:ascii="GHEA Grapalat" w:hAnsi="GHEA Grapalat" w:cs="Sylfaen"/>
          <w:sz w:val="20"/>
          <w:szCs w:val="20"/>
          <w:lang w:val="es-ES"/>
        </w:rPr>
        <w:t>(</w:t>
      </w:r>
      <w:r w:rsidRPr="006445AB">
        <w:rPr>
          <w:rFonts w:ascii="GHEA Grapalat" w:hAnsi="GHEA Grapalat" w:cs="Sylfaen"/>
          <w:sz w:val="20"/>
          <w:szCs w:val="20"/>
          <w:lang w:val="hy-AM"/>
        </w:rPr>
        <w:t>անհամաձայնոյթյունը</w:t>
      </w:r>
      <w:r w:rsidRPr="006445AB">
        <w:rPr>
          <w:rFonts w:ascii="GHEA Grapalat" w:hAnsi="GHEA Grapalat" w:cs="Sylfaen"/>
          <w:sz w:val="20"/>
          <w:szCs w:val="20"/>
          <w:lang w:val="es-ES"/>
        </w:rPr>
        <w:t>)</w:t>
      </w:r>
      <w:r w:rsidRPr="006445AB">
        <w:rPr>
          <w:rFonts w:ascii="GHEA Grapalat" w:hAnsi="GHEA Grapalat" w:cs="Sylfaen"/>
          <w:sz w:val="20"/>
          <w:szCs w:val="20"/>
          <w:lang w:val="hy-AM"/>
        </w:rPr>
        <w:t>,</w:t>
      </w:r>
      <w:r w:rsidRPr="006445AB">
        <w:rPr>
          <w:rFonts w:ascii="GHEA Grapalat" w:hAnsi="GHEA Grapalat" w:cs="Sylfaen"/>
          <w:sz w:val="20"/>
          <w:szCs w:val="20"/>
          <w:lang w:val="pt-BR"/>
        </w:rPr>
        <w:t xml:space="preserve"> ապա </w:t>
      </w:r>
      <w:r w:rsidRPr="006445AB">
        <w:rPr>
          <w:rFonts w:ascii="GHEA Grapalat" w:hAnsi="GHEA Grapalat" w:cs="Sylfaen"/>
          <w:sz w:val="20"/>
          <w:szCs w:val="20"/>
          <w:lang w:val="hy-AM"/>
        </w:rPr>
        <w:t>համաձայնությունը Կապալառուի կողմից համարվում է ստացված</w:t>
      </w:r>
      <w:r w:rsidRPr="006445AB">
        <w:rPr>
          <w:rFonts w:ascii="GHEA Grapalat" w:hAnsi="GHEA Grapalat" w:cs="Sylfaen"/>
          <w:sz w:val="20"/>
          <w:szCs w:val="20"/>
          <w:lang w:val="pt-BR"/>
        </w:rPr>
        <w:t xml:space="preserve">: </w:t>
      </w:r>
      <w:r w:rsidRPr="006445AB">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6445AB"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6445AB" w:rsidRDefault="00F02279" w:rsidP="00F02279">
      <w:pPr>
        <w:tabs>
          <w:tab w:val="left" w:pos="1276"/>
        </w:tabs>
        <w:ind w:firstLine="720"/>
        <w:jc w:val="both"/>
        <w:rPr>
          <w:rFonts w:ascii="GHEA Grapalat" w:hAnsi="GHEA Grapalat"/>
          <w:b/>
          <w:i/>
          <w:lang w:val="es-ES"/>
        </w:rPr>
      </w:pPr>
    </w:p>
    <w:p w14:paraId="65DDD3AE"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3.3.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իրավունք</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ունի</w:t>
      </w:r>
      <w:r w:rsidRPr="006445AB">
        <w:rPr>
          <w:rFonts w:ascii="GHEA Grapalat" w:hAnsi="GHEA Grapalat" w:cs="Times Armenian"/>
          <w:b/>
          <w:sz w:val="20"/>
          <w:szCs w:val="20"/>
          <w:lang w:val="es-ES"/>
        </w:rPr>
        <w:t>`</w:t>
      </w:r>
    </w:p>
    <w:p w14:paraId="0A0E9F5F" w14:textId="77777777" w:rsidR="00F02279" w:rsidRPr="006445AB" w:rsidRDefault="00F02279" w:rsidP="00F02279">
      <w:pPr>
        <w:tabs>
          <w:tab w:val="left" w:pos="1276"/>
        </w:tabs>
        <w:ind w:firstLine="720"/>
        <w:jc w:val="both"/>
        <w:rPr>
          <w:rFonts w:ascii="GHEA Grapalat" w:hAnsi="GHEA Grapalat"/>
          <w:sz w:val="20"/>
          <w:szCs w:val="20"/>
          <w:lang w:val="es-ES"/>
        </w:rPr>
      </w:pPr>
      <w:r w:rsidRPr="006445AB">
        <w:rPr>
          <w:rFonts w:ascii="GHEA Grapalat" w:hAnsi="GHEA Grapalat"/>
          <w:sz w:val="20"/>
          <w:szCs w:val="20"/>
          <w:lang w:val="es-ES"/>
        </w:rPr>
        <w:t>3.3.1</w:t>
      </w:r>
      <w:r w:rsidRPr="006445AB">
        <w:rPr>
          <w:rFonts w:ascii="GHEA Grapalat" w:hAnsi="GHEA Grapalat"/>
          <w:sz w:val="20"/>
          <w:szCs w:val="20"/>
          <w:lang w:val="es-ES"/>
        </w:rPr>
        <w:tab/>
        <w:t>Պ</w:t>
      </w:r>
      <w:r w:rsidRPr="006445AB">
        <w:rPr>
          <w:rFonts w:ascii="GHEA Grapalat" w:hAnsi="GHEA Grapalat" w:cs="Sylfaen"/>
          <w:sz w:val="20"/>
          <w:szCs w:val="20"/>
          <w:lang w:val="pt-BR"/>
        </w:rPr>
        <w:t>այմանագրի</w:t>
      </w:r>
      <w:r w:rsidRPr="006445AB">
        <w:rPr>
          <w:rFonts w:ascii="GHEA Grapalat" w:hAnsi="GHEA Grapalat" w:cs="Times Armenian"/>
          <w:sz w:val="20"/>
          <w:szCs w:val="20"/>
          <w:lang w:val="es-ES"/>
        </w:rPr>
        <w:t xml:space="preserve"> 1.3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ժամկետում</w:t>
      </w:r>
      <w:r w:rsidRPr="006445AB">
        <w:rPr>
          <w:rFonts w:ascii="GHEA Grapalat" w:hAnsi="GHEA Grapalat" w:cs="Times Armenian"/>
          <w:sz w:val="20"/>
          <w:szCs w:val="20"/>
          <w:lang w:val="es-ES"/>
        </w:rPr>
        <w:t xml:space="preserve"> ա</w:t>
      </w:r>
      <w:r w:rsidRPr="006445AB">
        <w:rPr>
          <w:rFonts w:ascii="GHEA Grapalat" w:hAnsi="GHEA Grapalat" w:cs="Sylfaen"/>
          <w:sz w:val="20"/>
          <w:szCs w:val="20"/>
          <w:lang w:val="pt-BR"/>
        </w:rPr>
        <w:t>շխատանքի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արդյունքը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հանձնելու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5.1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գումարը</w:t>
      </w:r>
      <w:r w:rsidRPr="006445AB">
        <w:rPr>
          <w:rFonts w:ascii="GHEA Grapalat" w:hAnsi="GHEA Grapalat" w:cs="Tahoma"/>
          <w:sz w:val="20"/>
          <w:szCs w:val="20"/>
          <w:lang w:val="es-ES"/>
        </w:rPr>
        <w:t>։</w:t>
      </w:r>
    </w:p>
    <w:p w14:paraId="6E04ABDE" w14:textId="77777777" w:rsidR="00F02279" w:rsidRPr="006445AB" w:rsidRDefault="00F02279" w:rsidP="00F0227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3.3.2</w:t>
      </w:r>
      <w:r w:rsidRPr="006445AB">
        <w:rPr>
          <w:rFonts w:ascii="GHEA Grapalat" w:hAnsi="GHEA Grapalat"/>
          <w:sz w:val="20"/>
          <w:szCs w:val="20"/>
          <w:lang w:val="es-ES"/>
        </w:rPr>
        <w:tab/>
        <w:t xml:space="preserve"> </w:t>
      </w:r>
      <w:r w:rsidRPr="006445AB">
        <w:rPr>
          <w:rFonts w:ascii="GHEA Grapalat" w:hAnsi="GHEA Grapalat" w:cs="Sylfaen"/>
          <w:sz w:val="20"/>
          <w:szCs w:val="20"/>
          <w:lang w:val="pt-BR"/>
        </w:rPr>
        <w:t>Պատվիրատուի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կողմից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5.4 </w:t>
      </w:r>
      <w:r w:rsidRPr="006445AB">
        <w:rPr>
          <w:rFonts w:ascii="GHEA Grapalat" w:hAnsi="GHEA Grapalat" w:cs="Sylfaen"/>
          <w:sz w:val="20"/>
          <w:szCs w:val="20"/>
          <w:lang w:val="pt-BR"/>
        </w:rPr>
        <w:t>կետում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նշված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ժամկետների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խախտման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դեպքում</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Պատվիրատուից</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պահանջել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վճարելու</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իրեն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վճարման</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ենթակա</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գումարները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և</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պայմանագրի</w:t>
      </w:r>
      <w:r w:rsidRPr="006445AB">
        <w:rPr>
          <w:rFonts w:ascii="GHEA Grapalat" w:hAnsi="GHEA Grapalat" w:cs="Times Armenian"/>
          <w:sz w:val="20"/>
          <w:szCs w:val="20"/>
          <w:lang w:val="es-ES"/>
        </w:rPr>
        <w:t xml:space="preserve"> 6.5 </w:t>
      </w:r>
      <w:r w:rsidRPr="006445AB">
        <w:rPr>
          <w:rFonts w:ascii="GHEA Grapalat" w:hAnsi="GHEA Grapalat" w:cs="Sylfaen"/>
          <w:sz w:val="20"/>
          <w:szCs w:val="20"/>
          <w:lang w:val="pt-BR"/>
        </w:rPr>
        <w:t>կետով</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նախատեսված</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տույժը</w:t>
      </w:r>
      <w:r w:rsidRPr="006445AB">
        <w:rPr>
          <w:rFonts w:ascii="GHEA Grapalat" w:hAnsi="GHEA Grapalat" w:cs="Tahoma"/>
          <w:sz w:val="20"/>
          <w:szCs w:val="20"/>
          <w:lang w:val="es-ES"/>
        </w:rPr>
        <w:t>։</w:t>
      </w:r>
    </w:p>
    <w:p w14:paraId="444251DE" w14:textId="77777777" w:rsidR="00F02279" w:rsidRPr="006445AB" w:rsidRDefault="00F02279" w:rsidP="00F02279">
      <w:pPr>
        <w:tabs>
          <w:tab w:val="left" w:pos="1276"/>
        </w:tabs>
        <w:ind w:firstLine="720"/>
        <w:jc w:val="both"/>
        <w:rPr>
          <w:rFonts w:ascii="GHEA Grapalat" w:hAnsi="GHEA Grapalat"/>
          <w:b/>
          <w:i/>
          <w:sz w:val="20"/>
          <w:szCs w:val="20"/>
          <w:lang w:val="es-ES"/>
        </w:rPr>
      </w:pPr>
      <w:r w:rsidRPr="006445AB">
        <w:rPr>
          <w:rFonts w:ascii="GHEA Grapalat" w:hAnsi="GHEA Grapalat"/>
          <w:b/>
          <w:i/>
          <w:sz w:val="20"/>
          <w:szCs w:val="20"/>
          <w:lang w:val="es-ES"/>
        </w:rPr>
        <w:tab/>
      </w:r>
    </w:p>
    <w:p w14:paraId="3F4B92FB" w14:textId="77777777" w:rsidR="00F02279" w:rsidRPr="006445AB" w:rsidRDefault="00F02279" w:rsidP="00F02279">
      <w:pPr>
        <w:tabs>
          <w:tab w:val="left" w:pos="1276"/>
        </w:tabs>
        <w:ind w:firstLine="720"/>
        <w:jc w:val="both"/>
        <w:rPr>
          <w:rFonts w:ascii="GHEA Grapalat" w:hAnsi="GHEA Grapalat"/>
          <w:b/>
          <w:sz w:val="20"/>
          <w:szCs w:val="20"/>
          <w:lang w:val="es-ES"/>
        </w:rPr>
      </w:pPr>
      <w:r w:rsidRPr="006445AB">
        <w:rPr>
          <w:rFonts w:ascii="GHEA Grapalat" w:hAnsi="GHEA Grapalat"/>
          <w:b/>
          <w:sz w:val="20"/>
          <w:szCs w:val="20"/>
          <w:lang w:val="es-ES"/>
        </w:rPr>
        <w:t xml:space="preserve">3.4. </w:t>
      </w:r>
      <w:r w:rsidRPr="006445AB">
        <w:rPr>
          <w:rFonts w:ascii="GHEA Grapalat" w:hAnsi="GHEA Grapalat" w:cs="Sylfaen"/>
          <w:b/>
          <w:sz w:val="20"/>
          <w:szCs w:val="20"/>
          <w:lang w:val="pt-BR"/>
        </w:rPr>
        <w:t>Կապալառուն</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պարտավոր</w:t>
      </w:r>
      <w:r w:rsidRPr="006445AB">
        <w:rPr>
          <w:rFonts w:ascii="GHEA Grapalat" w:hAnsi="GHEA Grapalat" w:cs="Times Armenian"/>
          <w:b/>
          <w:sz w:val="20"/>
          <w:szCs w:val="20"/>
          <w:lang w:val="es-ES"/>
        </w:rPr>
        <w:t xml:space="preserve"> </w:t>
      </w:r>
      <w:r w:rsidRPr="006445AB">
        <w:rPr>
          <w:rFonts w:ascii="GHEA Grapalat" w:hAnsi="GHEA Grapalat" w:cs="Sylfaen"/>
          <w:b/>
          <w:sz w:val="20"/>
          <w:szCs w:val="20"/>
          <w:lang w:val="pt-BR"/>
        </w:rPr>
        <w:t>է</w:t>
      </w:r>
      <w:r w:rsidRPr="006445AB">
        <w:rPr>
          <w:rFonts w:ascii="GHEA Grapalat" w:hAnsi="GHEA Grapalat" w:cs="Times Armenian"/>
          <w:b/>
          <w:sz w:val="20"/>
          <w:szCs w:val="20"/>
          <w:lang w:val="es-ES"/>
        </w:rPr>
        <w:t>`</w:t>
      </w:r>
    </w:p>
    <w:p w14:paraId="63BBC05F" w14:textId="53447CFF" w:rsidR="006D0D29" w:rsidRPr="00FB1EC7" w:rsidRDefault="00F02279" w:rsidP="006D0D29">
      <w:pPr>
        <w:tabs>
          <w:tab w:val="left" w:pos="1276"/>
        </w:tabs>
        <w:ind w:firstLine="720"/>
        <w:jc w:val="both"/>
        <w:rPr>
          <w:rFonts w:ascii="GHEA Grapalat" w:hAnsi="GHEA Grapalat" w:cs="Times Armenian"/>
          <w:sz w:val="20"/>
          <w:szCs w:val="20"/>
          <w:lang w:val="es-ES"/>
        </w:rPr>
      </w:pPr>
      <w:r w:rsidRPr="006445AB">
        <w:rPr>
          <w:rFonts w:ascii="GHEA Grapalat" w:hAnsi="GHEA Grapalat"/>
          <w:sz w:val="20"/>
          <w:szCs w:val="20"/>
          <w:lang w:val="es-ES"/>
        </w:rPr>
        <w:t>3.4.1</w:t>
      </w:r>
      <w:r w:rsidRPr="006445AB">
        <w:rPr>
          <w:rFonts w:ascii="GHEA Grapalat" w:hAnsi="GHEA Grapalat"/>
          <w:sz w:val="20"/>
          <w:szCs w:val="20"/>
          <w:lang w:val="es-ES"/>
        </w:rPr>
        <w:tab/>
      </w:r>
      <w:r w:rsidRPr="006445AB">
        <w:rPr>
          <w:rFonts w:ascii="GHEA Grapalat" w:hAnsi="GHEA Grapalat" w:cs="Sylfaen"/>
          <w:sz w:val="20"/>
          <w:szCs w:val="20"/>
          <w:lang w:val="pt-BR"/>
        </w:rPr>
        <w:t>Աշխատանքների</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առնվազն</w:t>
      </w:r>
      <w:r w:rsidR="00AD4E67" w:rsidRPr="006445AB">
        <w:rPr>
          <w:rFonts w:ascii="GHEA Grapalat" w:hAnsi="GHEA Grapalat" w:cs="Times Armenian"/>
          <w:sz w:val="20"/>
          <w:szCs w:val="20"/>
          <w:lang w:val="es-ES"/>
        </w:rPr>
        <w:t xml:space="preserve"> </w:t>
      </w:r>
      <w:r w:rsidR="00AD4E67" w:rsidRPr="00F24AEC">
        <w:rPr>
          <w:rFonts w:ascii="GHEA Grapalat" w:hAnsi="GHEA Grapalat" w:cs="Times Armenian"/>
          <w:b/>
          <w:sz w:val="20"/>
          <w:szCs w:val="20"/>
          <w:lang w:val="es-ES"/>
        </w:rPr>
        <w:t>100</w:t>
      </w:r>
      <w:r w:rsidRPr="00F24AEC">
        <w:rPr>
          <w:rFonts w:ascii="GHEA Grapalat" w:hAnsi="GHEA Grapalat" w:cs="Times Armenian"/>
          <w:b/>
          <w:sz w:val="20"/>
          <w:szCs w:val="20"/>
          <w:lang w:val="es-ES"/>
        </w:rPr>
        <w:t xml:space="preserve"> </w:t>
      </w:r>
      <w:r w:rsidRPr="00F24AEC">
        <w:rPr>
          <w:rFonts w:ascii="GHEA Grapalat" w:hAnsi="GHEA Grapalat" w:cs="Sylfaen"/>
          <w:b/>
          <w:sz w:val="20"/>
          <w:szCs w:val="20"/>
          <w:lang w:val="pt-BR"/>
        </w:rPr>
        <w:t>տոկոսը</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կատարել</w:t>
      </w:r>
      <w:r w:rsidRPr="006445AB">
        <w:rPr>
          <w:rFonts w:ascii="GHEA Grapalat" w:hAnsi="GHEA Grapalat" w:cs="Times Armenian"/>
          <w:sz w:val="20"/>
          <w:szCs w:val="20"/>
          <w:lang w:val="es-ES"/>
        </w:rPr>
        <w:t xml:space="preserve"> </w:t>
      </w:r>
      <w:r w:rsidRPr="006445AB">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AE469AA" w:rsidR="006D0D29" w:rsidRDefault="00E149D8" w:rsidP="006D0D29">
      <w:pPr>
        <w:tabs>
          <w:tab w:val="left" w:pos="1276"/>
        </w:tabs>
        <w:ind w:firstLine="720"/>
        <w:jc w:val="both"/>
        <w:rPr>
          <w:ins w:id="10"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del w:id="11" w:author="Sergey Shahnazaryan" w:date="2024-02-09T13:52:00Z">
        <w:r w:rsidR="006D0D29" w:rsidRPr="00717204" w:rsidDel="00E149D8">
          <w:rPr>
            <w:rFonts w:ascii="GHEA Grapalat" w:hAnsi="GHEA Grapalat" w:cs="Sylfaen"/>
            <w:sz w:val="20"/>
            <w:szCs w:val="20"/>
            <w:lang w:val="pt-BR"/>
          </w:rPr>
          <w:delText>։</w:delText>
        </w:r>
      </w:del>
      <w:ins w:id="12" w:author="Sergey Shahnazaryan" w:date="2024-02-09T13:52:00Z">
        <w:r>
          <w:rPr>
            <w:rFonts w:ascii="GHEA Grapalat" w:hAnsi="GHEA Grapalat" w:cs="Sylfaen"/>
            <w:sz w:val="20"/>
            <w:szCs w:val="20"/>
            <w:lang w:val="hy-AM"/>
          </w:rPr>
          <w:t>.</w:t>
        </w:r>
      </w:ins>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3576F152" w14:textId="45509692" w:rsidR="00F02279" w:rsidRPr="00E6597C" w:rsidDel="00E149D8" w:rsidRDefault="00F02279" w:rsidP="00F02279">
      <w:pPr>
        <w:tabs>
          <w:tab w:val="left" w:pos="1276"/>
        </w:tabs>
        <w:ind w:firstLine="720"/>
        <w:jc w:val="both"/>
        <w:rPr>
          <w:del w:id="13" w:author="Sergey Shahnazaryan" w:date="2024-02-09T13:52:00Z"/>
          <w:rFonts w:ascii="GHEA Grapalat" w:hAnsi="GHEA Grapalat"/>
          <w:sz w:val="20"/>
          <w:szCs w:val="20"/>
          <w:lang w:val="es-ES"/>
        </w:rPr>
      </w:pP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119A6A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AD4E67">
        <w:rPr>
          <w:rFonts w:ascii="GHEA Grapalat" w:hAnsi="GHEA Grapalat" w:cs="Sylfaen"/>
          <w:sz w:val="20"/>
          <w:szCs w:val="20"/>
          <w:lang w:val="es-ES"/>
        </w:rPr>
        <w:t xml:space="preserve"> </w:t>
      </w:r>
      <w:r w:rsidR="00AD4E67" w:rsidRPr="00C1134C">
        <w:rPr>
          <w:rFonts w:ascii="GHEA Grapalat" w:hAnsi="GHEA Grapalat" w:cs="Sylfaen"/>
          <w:sz w:val="20"/>
          <w:szCs w:val="20"/>
          <w:lang w:val="hy-AM"/>
        </w:rPr>
        <w:t>365 օրացուցային</w:t>
      </w:r>
      <w:r w:rsidRPr="00C1134C">
        <w:rPr>
          <w:rFonts w:ascii="GHEA Grapalat" w:hAnsi="GHEA Grapalat" w:cs="Sylfaen"/>
          <w:sz w:val="20"/>
          <w:szCs w:val="20"/>
          <w:lang w:val="es-ES"/>
        </w:rPr>
        <w:t xml:space="preserve"> </w:t>
      </w:r>
      <w:r w:rsidR="00AD4E67">
        <w:rPr>
          <w:rFonts w:ascii="GHEA Grapalat" w:hAnsi="GHEA Grapalat" w:cs="Sylfaen"/>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0"/>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1"/>
      </w:r>
    </w:p>
    <w:p w14:paraId="6A3A0CF0" w14:textId="1B6BFFE3"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AE1796" w:rsidRPr="00AE1796">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372F4C6A"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445AB" w:rsidRPr="006445AB">
        <w:rPr>
          <w:rFonts w:ascii="GHEA Grapalat" w:hAnsi="GHEA Grapalat" w:cs="Sylfaen"/>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11850B3D" w:rsidR="00F02279" w:rsidRPr="00FF75B6" w:rsidRDefault="00F02279" w:rsidP="00AE179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2"/>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13"/>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14"/>
      </w:r>
    </w:p>
    <w:p w14:paraId="7BBFACF5"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5.4 Պայմանագրի շրջանակում կատարողական ակտերի դիմաց վճարումներն իրականացվում են հետևյալ բանաձևով՝ ՎԳ=ՄԳ/ՆԳxԿԾ, որտեղ՝</w:t>
      </w:r>
    </w:p>
    <w:p w14:paraId="035B293F"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14:paraId="5B49FB46"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ՆԳ-ն հրավերով հրապարակված շինարարական աշխատանքների նախահաշվային գինն է.</w:t>
      </w:r>
    </w:p>
    <w:p w14:paraId="40399EC5"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7D8CCC72" w14:textId="77777777" w:rsidR="00E149D8" w:rsidRPr="000A65BA" w:rsidRDefault="00E149D8" w:rsidP="00E149D8">
      <w:pPr>
        <w:tabs>
          <w:tab w:val="left" w:pos="1276"/>
        </w:tabs>
        <w:ind w:firstLine="720"/>
        <w:jc w:val="both"/>
        <w:rPr>
          <w:rFonts w:ascii="GHEA Grapalat" w:hAnsi="GHEA Grapalat" w:cs="Sylfaen"/>
          <w:b/>
          <w:sz w:val="20"/>
          <w:szCs w:val="20"/>
          <w:lang w:val="hy-AM"/>
        </w:rPr>
      </w:pPr>
      <w:r w:rsidRPr="000A65BA">
        <w:rPr>
          <w:rFonts w:ascii="GHEA Grapalat" w:hAnsi="GHEA Grapalat" w:cs="Sylfaen"/>
          <w:b/>
          <w:sz w:val="20"/>
          <w:szCs w:val="20"/>
          <w:lang w:val="hy-AM"/>
        </w:rPr>
        <w:t>ՎԳ –ն ծավալաթերթ-նախահաշվով սահմանված աշխատանքների 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15"/>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lastRenderedPageBreak/>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16"/>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jc w:val="center"/>
        <w:tblLook w:val="04A0" w:firstRow="1" w:lastRow="0" w:firstColumn="1" w:lastColumn="0" w:noHBand="0" w:noVBand="1"/>
      </w:tblPr>
      <w:tblGrid>
        <w:gridCol w:w="625"/>
        <w:gridCol w:w="5510"/>
        <w:gridCol w:w="4210"/>
      </w:tblGrid>
      <w:tr w:rsidR="00EF24D4" w:rsidRPr="0084019D" w14:paraId="13361EFE"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6CB5B"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rPr>
              <w:t>N</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4360D"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Խախտումը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A8251"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Պատասխանատվությունը</w:t>
            </w:r>
          </w:p>
        </w:tc>
      </w:tr>
      <w:tr w:rsidR="00EF24D4" w:rsidRPr="0084019D" w14:paraId="26C335A9"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FA747"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1</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D120B0" w14:textId="77777777" w:rsidR="00EF24D4" w:rsidRPr="0084019D" w:rsidRDefault="00EF24D4" w:rsidP="00D60E75">
            <w:pPr>
              <w:pStyle w:val="af4"/>
              <w:rPr>
                <w:rFonts w:ascii="GHEA Grapalat" w:hAnsi="GHEA Grapalat" w:cs="Sylfaen"/>
                <w:sz w:val="20"/>
                <w:szCs w:val="20"/>
                <w:lang w:val="hy-AM"/>
              </w:rPr>
            </w:pPr>
            <w:r w:rsidRPr="0084019D">
              <w:rPr>
                <w:rFonts w:ascii="GHEA Grapalat" w:hAnsi="GHEA Grapalat" w:cs="Sylfaen"/>
                <w:sz w:val="20"/>
                <w:szCs w:val="20"/>
                <w:lang w:val="hy-AM"/>
              </w:rPr>
              <w:t>Շինարարական հրապարակի պատշաճ կազմակերպումը, կահավորումը չկատարել</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FEE3C"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D60FB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E6146"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2</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67BD8" w14:textId="77777777" w:rsidR="00EF24D4" w:rsidRPr="0084019D" w:rsidRDefault="00EF24D4" w:rsidP="00D60E75">
            <w:pPr>
              <w:pStyle w:val="af4"/>
              <w:spacing w:after="0"/>
              <w:rPr>
                <w:rFonts w:ascii="GHEA Grapalat" w:hAnsi="GHEA Grapalat" w:cs="Sylfaen"/>
                <w:sz w:val="20"/>
                <w:szCs w:val="20"/>
                <w:lang w:val="hy-AM"/>
              </w:rPr>
            </w:pPr>
            <w:r w:rsidRPr="0001717C">
              <w:rPr>
                <w:rFonts w:ascii="GHEA Grapalat" w:hAnsi="GHEA Grapalat" w:cs="Sylfaen"/>
                <w:sz w:val="20"/>
                <w:szCs w:val="20"/>
                <w:lang w:val="hy-AM"/>
              </w:rPr>
              <w:t>Տեխնիկական անվտանգության, սանիտարահիգիենիկ և բնապահպանական (այդ թվում կլիմայի փոփոխության հետ հարմարվողականության միջոցառումների)  նորմերի չպահպանելը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9D6E6"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r w:rsidR="00EF24D4" w:rsidRPr="0084019D" w14:paraId="5EEBE0A1" w14:textId="77777777" w:rsidTr="00D60E75">
        <w:trPr>
          <w:jc w:val="center"/>
        </w:trPr>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24E6D8" w14:textId="77777777" w:rsidR="00EF24D4" w:rsidRPr="0084019D" w:rsidRDefault="00EF24D4" w:rsidP="00D60E75">
            <w:pPr>
              <w:pStyle w:val="af4"/>
              <w:spacing w:after="0" w:line="360" w:lineRule="auto"/>
              <w:jc w:val="center"/>
              <w:rPr>
                <w:rFonts w:ascii="GHEA Grapalat" w:hAnsi="GHEA Grapalat" w:cs="Sylfaen"/>
                <w:sz w:val="20"/>
                <w:szCs w:val="20"/>
                <w:lang w:val="hy-AM"/>
              </w:rPr>
            </w:pPr>
            <w:r w:rsidRPr="0084019D">
              <w:rPr>
                <w:rFonts w:ascii="GHEA Grapalat" w:hAnsi="GHEA Grapalat" w:cs="Sylfaen"/>
                <w:sz w:val="20"/>
                <w:szCs w:val="20"/>
                <w:lang w:val="hy-AM"/>
              </w:rPr>
              <w:t>3</w:t>
            </w:r>
          </w:p>
        </w:tc>
        <w:tc>
          <w:tcPr>
            <w:tcW w:w="5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8DBBE" w14:textId="77777777" w:rsidR="00EF24D4" w:rsidRPr="0001717C" w:rsidRDefault="00EF24D4" w:rsidP="00D60E75">
            <w:pPr>
              <w:rPr>
                <w:rFonts w:ascii="GHEA Grapalat" w:hAnsi="GHEA Grapalat" w:cs="Calibri"/>
                <w:color w:val="000000"/>
                <w:sz w:val="20"/>
                <w:szCs w:val="20"/>
                <w:lang w:val="hy-AM"/>
              </w:rPr>
            </w:pPr>
            <w:r w:rsidRPr="0001717C">
              <w:rPr>
                <w:rFonts w:ascii="GHEA Grapalat" w:hAnsi="GHEA Grapalat" w:cs="Calibri"/>
                <w:color w:val="000000"/>
                <w:sz w:val="20"/>
                <w:szCs w:val="20"/>
                <w:lang w:val="hy-AM"/>
              </w:rPr>
              <w:t>Ամենօրյա ռեժիմով, նշված պահանջների համապատասխանատվության վերաբերյալ գրավոր հավաստում չտրամադրելը</w:t>
            </w:r>
          </w:p>
        </w:tc>
        <w:tc>
          <w:tcPr>
            <w:tcW w:w="4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D2B162" w14:textId="77777777" w:rsidR="00EF24D4" w:rsidRPr="0084019D" w:rsidRDefault="00EF24D4" w:rsidP="00D60E75">
            <w:pPr>
              <w:pStyle w:val="af4"/>
              <w:spacing w:after="0"/>
              <w:rPr>
                <w:rFonts w:ascii="GHEA Grapalat" w:hAnsi="GHEA Grapalat" w:cs="Sylfaen"/>
                <w:sz w:val="20"/>
                <w:szCs w:val="20"/>
                <w:lang w:val="hy-AM"/>
              </w:rPr>
            </w:pPr>
            <w:r w:rsidRPr="0084019D">
              <w:rPr>
                <w:rFonts w:ascii="GHEA Grapalat" w:hAnsi="GHEA Grapalat" w:cs="Sylfaen"/>
                <w:sz w:val="20"/>
                <w:szCs w:val="20"/>
                <w:lang w:val="hy-AM"/>
              </w:rPr>
              <w:t>Տուգանք – պայմանագրային գնի 0.5</w:t>
            </w:r>
            <w:r w:rsidRPr="0084019D">
              <w:rPr>
                <w:rFonts w:ascii="GHEA Grapalat" w:hAnsi="GHEA Grapalat" w:cs="Sylfaen"/>
                <w:sz w:val="20"/>
                <w:szCs w:val="20"/>
              </w:rPr>
              <w:t>%</w:t>
            </w:r>
            <w:r w:rsidRPr="0084019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7"/>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w:t>
      </w:r>
      <w:r w:rsidRPr="00E6597C">
        <w:rPr>
          <w:rFonts w:ascii="GHEA Grapalat" w:hAnsi="GHEA Grapalat" w:cs="Sylfaen"/>
          <w:sz w:val="20"/>
          <w:szCs w:val="20"/>
          <w:lang w:val="hy-AM"/>
        </w:rPr>
        <w:lastRenderedPageBreak/>
        <w:t>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8"/>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19"/>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E6597C">
        <w:rPr>
          <w:rFonts w:ascii="GHEA Grapalat" w:hAnsi="GHEA Grapalat" w:cs="Sylfaen"/>
          <w:sz w:val="20"/>
          <w:szCs w:val="20"/>
          <w:lang w:val="hy-AM"/>
        </w:rPr>
        <w:lastRenderedPageBreak/>
        <w:t>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3165FD89"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3EDDFE81" w14:textId="77777777" w:rsidR="00F24AEC" w:rsidRPr="007E5DE8" w:rsidRDefault="00F24AEC" w:rsidP="00F24AEC">
      <w:pPr>
        <w:ind w:firstLine="708"/>
        <w:jc w:val="both"/>
        <w:rPr>
          <w:rFonts w:ascii="GHEA Grapalat" w:hAnsi="GHEA Grapalat"/>
          <w:b/>
          <w:bCs/>
          <w:sz w:val="20"/>
          <w:szCs w:val="20"/>
          <w:vertAlign w:val="superscript"/>
          <w:lang w:val="hy-AM" w:eastAsia="ru-RU"/>
        </w:rPr>
      </w:pPr>
      <w:r w:rsidRPr="007E5DE8">
        <w:rPr>
          <w:rFonts w:ascii="GHEA Grapalat" w:hAnsi="GHEA Grapalat"/>
          <w:b/>
          <w:bCs/>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7E5DE8">
        <w:rPr>
          <w:rStyle w:val="af6"/>
          <w:rFonts w:ascii="GHEA Grapalat" w:hAnsi="GHEA Grapalat"/>
          <w:b/>
          <w:bCs/>
          <w:sz w:val="20"/>
          <w:szCs w:val="20"/>
          <w:lang w:val="hy-AM" w:eastAsia="ru-RU"/>
        </w:rPr>
        <w:footnoteReference w:id="20"/>
      </w:r>
    </w:p>
    <w:p w14:paraId="30BC322F" w14:textId="77777777" w:rsidR="00F24AEC" w:rsidRPr="00E6597C" w:rsidRDefault="00F24AEC" w:rsidP="00F02279">
      <w:pPr>
        <w:tabs>
          <w:tab w:val="left" w:pos="1276"/>
        </w:tabs>
        <w:ind w:firstLine="720"/>
        <w:jc w:val="both"/>
        <w:rPr>
          <w:rFonts w:ascii="GHEA Grapalat" w:hAnsi="GHEA Grapalat"/>
          <w:sz w:val="20"/>
          <w:szCs w:val="20"/>
          <w:lang w:val="hy-AM"/>
        </w:rPr>
      </w:pP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38CF83FE" w14:textId="3D56CF74" w:rsidR="007D1D9C" w:rsidRPr="007D1D9C" w:rsidRDefault="00B41C2B" w:rsidP="007D1D9C">
      <w:pPr>
        <w:ind w:firstLine="567"/>
        <w:jc w:val="center"/>
        <w:rPr>
          <w:rFonts w:ascii="GHEA Grapalat" w:hAnsi="GHEA Grapalat" w:cs="Sylfaen"/>
          <w:b/>
          <w:sz w:val="20"/>
          <w:szCs w:val="20"/>
          <w:lang w:val="hy-AM"/>
        </w:rPr>
      </w:pPr>
      <w:r>
        <w:rPr>
          <w:rFonts w:ascii="GHEA Grapalat" w:hAnsi="GHEA Grapalat"/>
          <w:lang w:val="hy-AM"/>
        </w:rPr>
        <w:t>«</w:t>
      </w:r>
      <w:r w:rsidR="00334B20">
        <w:rPr>
          <w:rFonts w:ascii="GHEA Grapalat" w:hAnsi="GHEA Grapalat"/>
          <w:lang w:val="hy-AM"/>
        </w:rPr>
        <w:t xml:space="preserve">ՀՀ  Գեղարքունիքի մարզի  </w:t>
      </w:r>
      <w:r w:rsidR="00185498">
        <w:rPr>
          <w:rFonts w:ascii="GHEA Grapalat" w:hAnsi="GHEA Grapalat"/>
          <w:lang w:val="hy-AM"/>
        </w:rPr>
        <w:t>Դրախտիկ գյուղի  միջնակարգ դպրոց</w:t>
      </w:r>
      <w:r>
        <w:rPr>
          <w:rFonts w:ascii="GHEA Grapalat" w:hAnsi="GHEA Grapalat"/>
          <w:lang w:val="hy-AM"/>
        </w:rPr>
        <w:t>»</w:t>
      </w:r>
      <w:r w:rsidR="00DD3585">
        <w:rPr>
          <w:rFonts w:ascii="GHEA Grapalat" w:hAnsi="GHEA Grapalat"/>
          <w:lang w:val="hy-AM"/>
        </w:rPr>
        <w:t xml:space="preserve"> ՊՈԱԿ-ի կարիքների համար «</w:t>
      </w:r>
      <w:r w:rsidR="0043481B">
        <w:rPr>
          <w:rFonts w:ascii="GHEA Grapalat" w:hAnsi="GHEA Grapalat"/>
          <w:lang w:val="hy-AM"/>
        </w:rPr>
        <w:t>Լաբորատորիաներ հիմնելու համար դասասենյակների վերանորոգման</w:t>
      </w:r>
      <w:r w:rsidR="00DD3585">
        <w:rPr>
          <w:rFonts w:ascii="GHEA Grapalat" w:hAnsi="GHEA Grapalat"/>
          <w:lang w:val="hy-AM"/>
        </w:rPr>
        <w:t>» աշխատանքների</w:t>
      </w:r>
    </w:p>
    <w:p w14:paraId="006E42AE" w14:textId="5B4673A6" w:rsidR="00F02279" w:rsidRPr="007D1D9C" w:rsidRDefault="00F02279" w:rsidP="00F02279">
      <w:pPr>
        <w:ind w:firstLine="567"/>
        <w:jc w:val="center"/>
        <w:rPr>
          <w:rFonts w:ascii="GHEA Grapalat" w:hAnsi="GHEA Grapalat"/>
          <w:b/>
          <w:sz w:val="20"/>
          <w:lang w:val="hy-AM"/>
        </w:rPr>
      </w:pPr>
    </w:p>
    <w:p w14:paraId="6389AB58" w14:textId="77777777" w:rsidR="00AD4E67" w:rsidRDefault="00AD4E67" w:rsidP="00AD4E67">
      <w:pPr>
        <w:ind w:firstLine="567"/>
        <w:jc w:val="center"/>
        <w:rPr>
          <w:rFonts w:ascii="GHEA Grapalat" w:hAnsi="GHEA Grapalat"/>
          <w:i/>
          <w:lang w:val="hy-AM"/>
        </w:rPr>
      </w:pPr>
    </w:p>
    <w:p w14:paraId="32DCC163" w14:textId="77777777" w:rsidR="00AD4E67" w:rsidRDefault="00AD4E67" w:rsidP="00AD4E67">
      <w:pPr>
        <w:ind w:firstLine="567"/>
        <w:jc w:val="center"/>
        <w:rPr>
          <w:rFonts w:ascii="GHEA Grapalat" w:hAnsi="GHEA Grapalat"/>
          <w:i/>
          <w:lang w:val="hy-AM"/>
        </w:rPr>
      </w:pPr>
    </w:p>
    <w:p w14:paraId="761F2DDF" w14:textId="77777777" w:rsidR="00AD4E67" w:rsidRDefault="00AD4E67" w:rsidP="00AD4E67">
      <w:pPr>
        <w:ind w:firstLine="567"/>
        <w:jc w:val="center"/>
        <w:rPr>
          <w:rFonts w:ascii="GHEA Grapalat" w:hAnsi="GHEA Grapalat"/>
          <w:i/>
          <w:lang w:val="hy-AM"/>
        </w:rPr>
      </w:pPr>
    </w:p>
    <w:p w14:paraId="2100B4B3" w14:textId="59F3B979" w:rsidR="00F02279" w:rsidRPr="00AD4E67" w:rsidRDefault="00AD4E67" w:rsidP="00AD4E67">
      <w:pPr>
        <w:ind w:firstLine="567"/>
        <w:jc w:val="center"/>
        <w:rPr>
          <w:rFonts w:ascii="GHEA Grapalat" w:hAnsi="GHEA Grapalat"/>
          <w:i/>
          <w:lang w:val="hy-AM"/>
        </w:rPr>
      </w:pPr>
      <w:r>
        <w:rPr>
          <w:rFonts w:ascii="GHEA Grapalat" w:hAnsi="GHEA Grapalat"/>
          <w:i/>
          <w:lang w:val="hy-AM"/>
        </w:rPr>
        <w:t>ԿՑՎՈՒՄ է</w:t>
      </w:r>
    </w:p>
    <w:p w14:paraId="3321064E" w14:textId="77777777" w:rsidR="00F02279" w:rsidRPr="00E6597C" w:rsidRDefault="00F02279" w:rsidP="00AD4E67">
      <w:pPr>
        <w:ind w:firstLine="567"/>
        <w:jc w:val="center"/>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3E86D4F4" w:rsidR="00F02279" w:rsidRPr="002E4A58" w:rsidRDefault="00F02279" w:rsidP="00F02279">
      <w:pPr>
        <w:rPr>
          <w:rFonts w:ascii="GHEA Grapalat" w:hAnsi="GHEA Grapalat"/>
          <w:i/>
          <w:sz w:val="20"/>
          <w:szCs w:val="20"/>
          <w:lang w:val="pt-BR"/>
        </w:rPr>
      </w:pPr>
      <w:r w:rsidRPr="002E4A58">
        <w:rPr>
          <w:rFonts w:ascii="GHEA Grapalat" w:hAnsi="GHEA Grapalat" w:cs="Sylfaen"/>
          <w:sz w:val="20"/>
          <w:szCs w:val="20"/>
          <w:lang w:val="af-ZA"/>
        </w:rPr>
        <w:t>* Կապալառուն աշխատա</w:t>
      </w:r>
      <w:r w:rsidR="00AD4E67" w:rsidRPr="002E4A58">
        <w:rPr>
          <w:rFonts w:ascii="GHEA Grapalat" w:hAnsi="GHEA Grapalat" w:cs="Sylfaen"/>
          <w:sz w:val="20"/>
          <w:szCs w:val="20"/>
          <w:lang w:val="af-ZA"/>
        </w:rPr>
        <w:t xml:space="preserve">նքները կատարում է </w:t>
      </w:r>
      <w:r w:rsidR="00EF0601" w:rsidRPr="002E4A58">
        <w:rPr>
          <w:rFonts w:ascii="GHEA Grapalat" w:hAnsi="GHEA Grapalat" w:cs="Sylfaen"/>
          <w:sz w:val="20"/>
          <w:szCs w:val="20"/>
          <w:lang w:val="hy-AM"/>
        </w:rPr>
        <w:t xml:space="preserve">ՀՀ  Գեղարքունիքի մարզի   </w:t>
      </w:r>
      <w:r w:rsidR="006932F2">
        <w:rPr>
          <w:rFonts w:ascii="GHEA Grapalat" w:hAnsi="GHEA Grapalat" w:cs="Sylfaen"/>
          <w:sz w:val="20"/>
          <w:szCs w:val="20"/>
          <w:lang w:val="hy-AM"/>
        </w:rPr>
        <w:t>գ.Դրախտիկ, 12 փ ,շենք 33</w:t>
      </w:r>
      <w:r w:rsidR="00AD4E67" w:rsidRPr="002E4A58">
        <w:rPr>
          <w:rFonts w:ascii="GHEA Grapalat" w:hAnsi="GHEA Grapalat" w:cs="Sylfaen"/>
          <w:sz w:val="20"/>
          <w:szCs w:val="20"/>
          <w:lang w:val="hy-AM"/>
        </w:rPr>
        <w:t xml:space="preserve"> </w:t>
      </w:r>
      <w:r w:rsidRPr="002E4A58">
        <w:rPr>
          <w:rFonts w:ascii="GHEA Grapalat" w:hAnsi="GHEA Grapalat" w:cs="Sylfaen"/>
          <w:sz w:val="20"/>
          <w:szCs w:val="20"/>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39913370" w14:textId="77777777" w:rsidR="00F02279" w:rsidRPr="002E4A58" w:rsidRDefault="00F02279" w:rsidP="002E4A58">
      <w:pPr>
        <w:rPr>
          <w:rFonts w:ascii="GHEA Grapalat" w:hAnsi="GHEA Grapalat"/>
          <w:i/>
          <w:lang w:val="ru-RU"/>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24F96D31" w:rsidR="00F02279" w:rsidRDefault="0072154F" w:rsidP="00F02279">
      <w:pPr>
        <w:ind w:firstLine="567"/>
        <w:jc w:val="center"/>
        <w:rPr>
          <w:rFonts w:ascii="GHEA Grapalat" w:hAnsi="GHEA Grapalat" w:cs="Sylfaen"/>
          <w:b/>
          <w:sz w:val="20"/>
          <w:szCs w:val="20"/>
          <w:lang w:val="hy-AM"/>
        </w:rPr>
      </w:pPr>
      <w:r>
        <w:rPr>
          <w:rFonts w:ascii="GHEA Grapalat" w:hAnsi="GHEA Grapalat" w:cs="Sylfaen"/>
          <w:b/>
          <w:sz w:val="20"/>
          <w:szCs w:val="20"/>
          <w:lang w:val="pt-BR"/>
        </w:rPr>
        <w:t>«</w:t>
      </w:r>
      <w:r w:rsidR="00334B20">
        <w:rPr>
          <w:rFonts w:ascii="GHEA Grapalat" w:hAnsi="GHEA Grapalat" w:cs="Sylfaen"/>
          <w:b/>
          <w:sz w:val="20"/>
          <w:szCs w:val="20"/>
          <w:lang w:val="pt-BR"/>
        </w:rPr>
        <w:t xml:space="preserve">ՀՀ  Գեղարքունիքի մարզի  </w:t>
      </w:r>
      <w:r w:rsidR="00185498">
        <w:rPr>
          <w:rFonts w:ascii="GHEA Grapalat" w:hAnsi="GHEA Grapalat" w:cs="Sylfaen"/>
          <w:b/>
          <w:sz w:val="20"/>
          <w:szCs w:val="20"/>
          <w:lang w:val="pt-BR"/>
        </w:rPr>
        <w:t>Դրախտիկ գյուղի  միջնակարգ դպրոց</w:t>
      </w:r>
      <w:r>
        <w:rPr>
          <w:rFonts w:ascii="GHEA Grapalat" w:hAnsi="GHEA Grapalat" w:cs="Sylfaen"/>
          <w:b/>
          <w:sz w:val="20"/>
          <w:szCs w:val="20"/>
          <w:lang w:val="pt-BR"/>
        </w:rPr>
        <w:t xml:space="preserve"> ՊՈԱԿ</w:t>
      </w:r>
      <w:r w:rsidR="00DD3585" w:rsidRPr="00DD3585">
        <w:rPr>
          <w:rFonts w:ascii="GHEA Grapalat" w:hAnsi="GHEA Grapalat" w:cs="Sylfaen"/>
          <w:b/>
          <w:sz w:val="20"/>
          <w:szCs w:val="20"/>
          <w:lang w:val="pt-BR"/>
        </w:rPr>
        <w:t>-ի կարիքների համար «</w:t>
      </w:r>
      <w:r w:rsidR="0043481B">
        <w:rPr>
          <w:rFonts w:ascii="GHEA Grapalat" w:hAnsi="GHEA Grapalat" w:cs="Sylfaen"/>
          <w:b/>
          <w:sz w:val="20"/>
          <w:szCs w:val="20"/>
          <w:lang w:val="pt-BR"/>
        </w:rPr>
        <w:t>Լաբորատորիաներ հիմնելու համար դասասենյակների վերանորոգման</w:t>
      </w:r>
      <w:r w:rsidR="00DD3585">
        <w:rPr>
          <w:rFonts w:ascii="GHEA Grapalat" w:hAnsi="GHEA Grapalat" w:cs="Sylfaen"/>
          <w:b/>
          <w:sz w:val="20"/>
          <w:szCs w:val="20"/>
          <w:lang w:val="pt-BR"/>
        </w:rPr>
        <w:t xml:space="preserve">» </w:t>
      </w:r>
      <w:r w:rsidR="007D1D9C">
        <w:rPr>
          <w:rFonts w:ascii="GHEA Grapalat" w:hAnsi="GHEA Grapalat" w:cs="Sylfaen"/>
          <w:b/>
          <w:sz w:val="20"/>
          <w:szCs w:val="20"/>
          <w:lang w:val="hy-AM"/>
        </w:rPr>
        <w:t>աշխատանքների կատարման</w:t>
      </w:r>
    </w:p>
    <w:p w14:paraId="58AA0D4D" w14:textId="77777777" w:rsidR="00210ED1" w:rsidRPr="007D1D9C" w:rsidRDefault="00210ED1" w:rsidP="00F02279">
      <w:pPr>
        <w:ind w:firstLine="567"/>
        <w:jc w:val="center"/>
        <w:rPr>
          <w:rFonts w:ascii="GHEA Grapalat" w:hAnsi="GHEA Grapalat" w:cs="Sylfaen"/>
          <w:b/>
          <w:sz w:val="20"/>
          <w:szCs w:val="20"/>
          <w:lang w:val="hy-AM"/>
        </w:rPr>
      </w:pPr>
    </w:p>
    <w:tbl>
      <w:tblPr>
        <w:tblW w:w="108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2937"/>
        <w:gridCol w:w="3712"/>
        <w:gridCol w:w="3760"/>
      </w:tblGrid>
      <w:tr w:rsidR="0049434A" w:rsidRPr="002E0326" w14:paraId="5E65E97D" w14:textId="77777777" w:rsidTr="0049434A">
        <w:trPr>
          <w:trHeight w:val="20"/>
        </w:trPr>
        <w:tc>
          <w:tcPr>
            <w:tcW w:w="443" w:type="dxa"/>
            <w:vMerge w:val="restart"/>
            <w:vAlign w:val="center"/>
            <w:hideMark/>
          </w:tcPr>
          <w:p w14:paraId="043CDA72"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lang w:val="es-ES"/>
              </w:rPr>
              <w:t>No</w:t>
            </w:r>
          </w:p>
        </w:tc>
        <w:tc>
          <w:tcPr>
            <w:tcW w:w="2937" w:type="dxa"/>
            <w:vMerge w:val="restart"/>
            <w:vAlign w:val="center"/>
            <w:hideMark/>
          </w:tcPr>
          <w:p w14:paraId="2D950621"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Կապալառուի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կողմից</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կատարվելիք</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աշխատանքների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առանձին</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տեսակների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անվանումներ</w:t>
            </w:r>
          </w:p>
        </w:tc>
        <w:tc>
          <w:tcPr>
            <w:tcW w:w="7472" w:type="dxa"/>
            <w:gridSpan w:val="2"/>
            <w:vAlign w:val="center"/>
            <w:hideMark/>
          </w:tcPr>
          <w:p w14:paraId="4918FB1A"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Աշխատանքների</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կատարման</w:t>
            </w:r>
            <w:r w:rsidRPr="002E0326">
              <w:rPr>
                <w:rFonts w:ascii="GHEA Grapalat" w:hAnsi="GHEA Grapalat"/>
                <w:b/>
                <w:bCs/>
                <w:i/>
                <w:color w:val="000000"/>
                <w:sz w:val="18"/>
                <w:szCs w:val="18"/>
                <w:lang w:val="es-ES"/>
              </w:rPr>
              <w:t xml:space="preserve"> </w:t>
            </w:r>
            <w:r w:rsidRPr="002E0326">
              <w:rPr>
                <w:rFonts w:ascii="GHEA Grapalat" w:hAnsi="GHEA Grapalat"/>
                <w:b/>
                <w:bCs/>
                <w:i/>
                <w:color w:val="000000"/>
                <w:sz w:val="18"/>
                <w:szCs w:val="18"/>
              </w:rPr>
              <w:t>ժամկետը</w:t>
            </w:r>
          </w:p>
        </w:tc>
      </w:tr>
      <w:tr w:rsidR="0049434A" w:rsidRPr="002E0326" w14:paraId="01C47094" w14:textId="77777777" w:rsidTr="0049434A">
        <w:trPr>
          <w:trHeight w:val="20"/>
        </w:trPr>
        <w:tc>
          <w:tcPr>
            <w:tcW w:w="443" w:type="dxa"/>
            <w:vMerge/>
            <w:vAlign w:val="center"/>
            <w:hideMark/>
          </w:tcPr>
          <w:p w14:paraId="06BB4079" w14:textId="77777777" w:rsidR="0049434A" w:rsidRPr="002E0326" w:rsidRDefault="0049434A" w:rsidP="00607894">
            <w:pPr>
              <w:rPr>
                <w:rFonts w:ascii="GHEA Grapalat" w:hAnsi="GHEA Grapalat"/>
                <w:b/>
                <w:bCs/>
                <w:i/>
                <w:color w:val="000000"/>
                <w:sz w:val="18"/>
                <w:szCs w:val="18"/>
                <w:lang w:val="es-ES"/>
              </w:rPr>
            </w:pPr>
          </w:p>
        </w:tc>
        <w:tc>
          <w:tcPr>
            <w:tcW w:w="2937" w:type="dxa"/>
            <w:vMerge/>
            <w:vAlign w:val="center"/>
            <w:hideMark/>
          </w:tcPr>
          <w:p w14:paraId="58A51030" w14:textId="77777777" w:rsidR="0049434A" w:rsidRPr="002E0326" w:rsidRDefault="0049434A" w:rsidP="00607894">
            <w:pPr>
              <w:rPr>
                <w:rFonts w:ascii="GHEA Grapalat" w:hAnsi="GHEA Grapalat"/>
                <w:b/>
                <w:bCs/>
                <w:i/>
                <w:color w:val="000000"/>
                <w:sz w:val="18"/>
                <w:szCs w:val="18"/>
                <w:lang w:val="es-ES"/>
              </w:rPr>
            </w:pPr>
          </w:p>
        </w:tc>
        <w:tc>
          <w:tcPr>
            <w:tcW w:w="3712" w:type="dxa"/>
            <w:vAlign w:val="center"/>
            <w:hideMark/>
          </w:tcPr>
          <w:p w14:paraId="4F6ADE0C"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սկիզբը</w:t>
            </w:r>
          </w:p>
        </w:tc>
        <w:tc>
          <w:tcPr>
            <w:tcW w:w="3760" w:type="dxa"/>
            <w:vAlign w:val="center"/>
            <w:hideMark/>
          </w:tcPr>
          <w:p w14:paraId="51D55FAE" w14:textId="77777777" w:rsidR="0049434A" w:rsidRPr="002E0326" w:rsidRDefault="0049434A" w:rsidP="00607894">
            <w:pPr>
              <w:jc w:val="center"/>
              <w:rPr>
                <w:rFonts w:ascii="GHEA Grapalat" w:hAnsi="GHEA Grapalat"/>
                <w:b/>
                <w:bCs/>
                <w:i/>
                <w:color w:val="000000"/>
                <w:sz w:val="18"/>
                <w:szCs w:val="18"/>
                <w:lang w:val="es-ES"/>
              </w:rPr>
            </w:pPr>
            <w:r w:rsidRPr="002E0326">
              <w:rPr>
                <w:rFonts w:ascii="GHEA Grapalat" w:hAnsi="GHEA Grapalat"/>
                <w:b/>
                <w:bCs/>
                <w:i/>
                <w:color w:val="000000"/>
                <w:sz w:val="18"/>
                <w:szCs w:val="18"/>
              </w:rPr>
              <w:t>ավարտը</w:t>
            </w:r>
          </w:p>
        </w:tc>
      </w:tr>
      <w:tr w:rsidR="0049434A" w:rsidRPr="00DF5A69" w14:paraId="71940DD1" w14:textId="77777777" w:rsidTr="0049434A">
        <w:trPr>
          <w:trHeight w:val="20"/>
        </w:trPr>
        <w:tc>
          <w:tcPr>
            <w:tcW w:w="443" w:type="dxa"/>
            <w:vAlign w:val="center"/>
            <w:hideMark/>
          </w:tcPr>
          <w:p w14:paraId="681F937D" w14:textId="77777777" w:rsidR="0049434A" w:rsidRPr="00DC5CCD" w:rsidRDefault="0049434A" w:rsidP="00607894">
            <w:pPr>
              <w:jc w:val="center"/>
              <w:rPr>
                <w:rFonts w:ascii="GHEA Grapalat" w:hAnsi="GHEA Grapalat"/>
                <w:color w:val="000000"/>
                <w:sz w:val="18"/>
                <w:szCs w:val="18"/>
              </w:rPr>
            </w:pPr>
            <w:r>
              <w:rPr>
                <w:rFonts w:ascii="GHEA Grapalat" w:hAnsi="GHEA Grapalat"/>
                <w:color w:val="000000"/>
                <w:sz w:val="18"/>
                <w:szCs w:val="18"/>
              </w:rPr>
              <w:t>1</w:t>
            </w:r>
          </w:p>
        </w:tc>
        <w:tc>
          <w:tcPr>
            <w:tcW w:w="2937" w:type="dxa"/>
            <w:vAlign w:val="center"/>
            <w:hideMark/>
          </w:tcPr>
          <w:p w14:paraId="1E6A0552" w14:textId="6D36D39B" w:rsidR="0049434A" w:rsidRPr="00C84B98" w:rsidRDefault="00C84B98" w:rsidP="00607894">
            <w:pPr>
              <w:pStyle w:val="23"/>
              <w:spacing w:line="240" w:lineRule="auto"/>
              <w:ind w:firstLine="0"/>
              <w:jc w:val="center"/>
              <w:rPr>
                <w:rFonts w:ascii="GHEA Grapalat" w:hAnsi="GHEA Grapalat"/>
                <w:b/>
                <w:sz w:val="16"/>
                <w:szCs w:val="16"/>
              </w:rPr>
            </w:pPr>
            <w:r w:rsidRPr="00C84B98">
              <w:rPr>
                <w:rFonts w:ascii="GHEA Grapalat" w:hAnsi="GHEA Grapalat" w:cs="Sylfaen"/>
                <w:b/>
                <w:sz w:val="16"/>
                <w:szCs w:val="16"/>
                <w:lang w:val="pt-BR"/>
              </w:rPr>
              <w:t>«</w:t>
            </w:r>
            <w:r w:rsidR="00334B20">
              <w:rPr>
                <w:rFonts w:ascii="GHEA Grapalat" w:hAnsi="GHEA Grapalat" w:cs="Sylfaen"/>
                <w:b/>
                <w:sz w:val="16"/>
                <w:szCs w:val="16"/>
                <w:lang w:val="pt-BR"/>
              </w:rPr>
              <w:t xml:space="preserve">ՀՀ  Գեղարքունիքի մարզի  </w:t>
            </w:r>
            <w:r w:rsidR="00185498">
              <w:rPr>
                <w:rFonts w:ascii="GHEA Grapalat" w:hAnsi="GHEA Grapalat" w:cs="Sylfaen"/>
                <w:b/>
                <w:sz w:val="16"/>
                <w:szCs w:val="16"/>
                <w:lang w:val="pt-BR"/>
              </w:rPr>
              <w:t>Դրախտիկ գյուղի  միջնակարգ դպրոց</w:t>
            </w:r>
            <w:r w:rsidRPr="00C84B98">
              <w:rPr>
                <w:rFonts w:ascii="GHEA Grapalat" w:hAnsi="GHEA Grapalat" w:cs="Sylfaen"/>
                <w:b/>
                <w:sz w:val="16"/>
                <w:szCs w:val="16"/>
                <w:lang w:val="pt-BR"/>
              </w:rPr>
              <w:t xml:space="preserve"> ՊՈԱԿ-ի կարիքների համար «</w:t>
            </w:r>
            <w:r w:rsidR="0043481B">
              <w:rPr>
                <w:rFonts w:ascii="GHEA Grapalat" w:hAnsi="GHEA Grapalat" w:cs="Sylfaen"/>
                <w:b/>
                <w:sz w:val="16"/>
                <w:szCs w:val="16"/>
                <w:lang w:val="pt-BR"/>
              </w:rPr>
              <w:t>Լաբորատորիաներ հիմնելու համար դասասենյակների վերանորոգման</w:t>
            </w:r>
            <w:r w:rsidRPr="00C84B98">
              <w:rPr>
                <w:rFonts w:ascii="GHEA Grapalat" w:hAnsi="GHEA Grapalat" w:cs="Sylfaen"/>
                <w:b/>
                <w:sz w:val="16"/>
                <w:szCs w:val="16"/>
                <w:lang w:val="pt-BR"/>
              </w:rPr>
              <w:t xml:space="preserve">» </w:t>
            </w:r>
            <w:r w:rsidRPr="00C84B98">
              <w:rPr>
                <w:rFonts w:ascii="GHEA Grapalat" w:hAnsi="GHEA Grapalat" w:cs="Sylfaen"/>
                <w:b/>
                <w:sz w:val="16"/>
                <w:szCs w:val="16"/>
                <w:lang w:val="hy-AM"/>
              </w:rPr>
              <w:t>աշխատանքներ</w:t>
            </w:r>
          </w:p>
        </w:tc>
        <w:tc>
          <w:tcPr>
            <w:tcW w:w="3712" w:type="dxa"/>
            <w:vAlign w:val="center"/>
            <w:hideMark/>
          </w:tcPr>
          <w:p w14:paraId="645ADC46" w14:textId="77777777" w:rsidR="0049434A" w:rsidRPr="002E0326" w:rsidRDefault="0049434A" w:rsidP="00607894">
            <w:pPr>
              <w:jc w:val="center"/>
              <w:rPr>
                <w:sz w:val="18"/>
                <w:szCs w:val="18"/>
                <w:lang w:val="hy-AM"/>
              </w:rPr>
            </w:pPr>
            <w:r w:rsidRPr="002E0326">
              <w:rPr>
                <w:rFonts w:ascii="GHEA Grapalat" w:hAnsi="GHEA Grapalat" w:cs="Sylfaen"/>
                <w:b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14:paraId="0CC16032" w14:textId="6B0F1FC6" w:rsidR="0049434A" w:rsidRPr="002E0326" w:rsidRDefault="0049434A" w:rsidP="0024298C">
            <w:pPr>
              <w:jc w:val="center"/>
              <w:rPr>
                <w:rFonts w:ascii="GHEA Grapalat" w:hAnsi="GHEA Grapalat" w:cs="Sylfaen"/>
                <w:bCs/>
                <w:sz w:val="18"/>
                <w:szCs w:val="18"/>
                <w:lang w:val="hy-AM"/>
              </w:rPr>
            </w:pPr>
            <w:r w:rsidRPr="002E0326">
              <w:rPr>
                <w:rFonts w:ascii="GHEA Grapalat" w:hAnsi="GHEA Grapalat" w:cs="Sylfaen"/>
                <w:bCs/>
                <w:sz w:val="18"/>
                <w:szCs w:val="18"/>
                <w:lang w:val="hy-AM"/>
              </w:rPr>
              <w:t xml:space="preserve">Ֆինանսական միջոցներ նախատեսվելու դեպքում կողմերի միջև կնքվող համաձայնագրի ուժի մեջ մտնելուց հետո </w:t>
            </w:r>
            <w:r w:rsidR="0024298C">
              <w:rPr>
                <w:rFonts w:ascii="GHEA Grapalat" w:hAnsi="GHEA Grapalat" w:cs="Sylfaen"/>
                <w:bCs/>
                <w:sz w:val="18"/>
                <w:szCs w:val="18"/>
                <w:lang w:val="hy-AM"/>
              </w:rPr>
              <w:t>2</w:t>
            </w:r>
            <w:r>
              <w:rPr>
                <w:rFonts w:ascii="GHEA Grapalat" w:hAnsi="GHEA Grapalat" w:cs="Sylfaen"/>
                <w:bCs/>
                <w:sz w:val="18"/>
                <w:szCs w:val="18"/>
                <w:lang w:val="hy-AM"/>
              </w:rPr>
              <w:t>0</w:t>
            </w:r>
            <w:r w:rsidRPr="002E0326">
              <w:rPr>
                <w:rFonts w:ascii="GHEA Grapalat" w:hAnsi="GHEA Grapalat" w:cs="Sylfaen"/>
                <w:bCs/>
                <w:sz w:val="18"/>
                <w:szCs w:val="18"/>
                <w:lang w:val="hy-AM"/>
              </w:rPr>
              <w:t xml:space="preserve"> օր</w:t>
            </w:r>
          </w:p>
        </w:tc>
      </w:tr>
      <w:tr w:rsidR="0049434A" w:rsidRPr="00DF5A69" w14:paraId="700B33A8" w14:textId="77777777" w:rsidTr="0049434A">
        <w:trPr>
          <w:trHeight w:val="20"/>
        </w:trPr>
        <w:tc>
          <w:tcPr>
            <w:tcW w:w="3380" w:type="dxa"/>
            <w:gridSpan w:val="2"/>
            <w:vAlign w:val="center"/>
            <w:hideMark/>
          </w:tcPr>
          <w:p w14:paraId="57E2F8D8" w14:textId="77777777" w:rsidR="0049434A" w:rsidRPr="00A708DC" w:rsidRDefault="0049434A" w:rsidP="00607894">
            <w:pPr>
              <w:jc w:val="center"/>
              <w:rPr>
                <w:rFonts w:ascii="GHEA Grapalat" w:hAnsi="GHEA Grapalat"/>
                <w:b/>
                <w:iCs/>
                <w:color w:val="000000"/>
                <w:sz w:val="18"/>
                <w:szCs w:val="18"/>
                <w:lang w:val="hy-AM"/>
              </w:rPr>
            </w:pPr>
            <w:r w:rsidRPr="00A708DC">
              <w:rPr>
                <w:rFonts w:ascii="GHEA Grapalat" w:hAnsi="GHEA Grapalat" w:cs="Sylfaen"/>
                <w:b/>
                <w:iCs/>
                <w:sz w:val="18"/>
                <w:szCs w:val="18"/>
                <w:lang w:val="hy-AM"/>
              </w:rPr>
              <w:t>Ընդհանուր   աշխատանքներ</w:t>
            </w:r>
          </w:p>
        </w:tc>
        <w:tc>
          <w:tcPr>
            <w:tcW w:w="3712" w:type="dxa"/>
            <w:hideMark/>
          </w:tcPr>
          <w:p w14:paraId="3971624B" w14:textId="77777777" w:rsidR="0049434A" w:rsidRPr="00A708DC" w:rsidRDefault="0049434A" w:rsidP="00607894">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Ֆինանսական միջոցներ նախատեսվելու դեպքում կողմերի միջև կնքվող համաձայնագրի ուժի մեջ մտնելուց հետո</w:t>
            </w:r>
          </w:p>
        </w:tc>
        <w:tc>
          <w:tcPr>
            <w:tcW w:w="3760" w:type="dxa"/>
            <w:vAlign w:val="center"/>
            <w:hideMark/>
          </w:tcPr>
          <w:p w14:paraId="4DD49955" w14:textId="26251C66" w:rsidR="0049434A" w:rsidRPr="00A708DC" w:rsidRDefault="0049434A" w:rsidP="0024298C">
            <w:pPr>
              <w:jc w:val="center"/>
              <w:rPr>
                <w:rFonts w:ascii="GHEA Grapalat" w:hAnsi="GHEA Grapalat" w:cs="Sylfaen"/>
                <w:b/>
                <w:bCs/>
                <w:iCs/>
                <w:sz w:val="18"/>
                <w:szCs w:val="18"/>
                <w:lang w:val="hy-AM"/>
              </w:rPr>
            </w:pPr>
            <w:r w:rsidRPr="00A708DC">
              <w:rPr>
                <w:rFonts w:ascii="GHEA Grapalat" w:hAnsi="GHEA Grapalat" w:cs="Sylfaen"/>
                <w:b/>
                <w:bCs/>
                <w:iCs/>
                <w:sz w:val="18"/>
                <w:szCs w:val="18"/>
                <w:lang w:val="hy-AM"/>
              </w:rPr>
              <w:t xml:space="preserve">Ֆինանսական միջոցներ նախատեսվելու դեպքում կողմերի միջև կնքվող համաձայնագրի ուժի մեջ մտնելուց հետո </w:t>
            </w:r>
            <w:r w:rsidR="0024298C">
              <w:rPr>
                <w:rFonts w:ascii="GHEA Grapalat" w:hAnsi="GHEA Grapalat" w:cs="Sylfaen"/>
                <w:b/>
                <w:bCs/>
                <w:iCs/>
                <w:sz w:val="18"/>
                <w:szCs w:val="18"/>
                <w:lang w:val="hy-AM"/>
              </w:rPr>
              <w:t>2</w:t>
            </w:r>
            <w:r>
              <w:rPr>
                <w:rFonts w:ascii="GHEA Grapalat" w:hAnsi="GHEA Grapalat" w:cs="Sylfaen"/>
                <w:b/>
                <w:bCs/>
                <w:iCs/>
                <w:sz w:val="18"/>
                <w:szCs w:val="18"/>
                <w:lang w:val="hy-AM"/>
              </w:rPr>
              <w:t>0</w:t>
            </w:r>
            <w:r w:rsidRPr="00A708DC">
              <w:rPr>
                <w:rFonts w:ascii="GHEA Grapalat" w:hAnsi="GHEA Grapalat" w:cs="Sylfaen"/>
                <w:b/>
                <w:bCs/>
                <w:iCs/>
                <w:sz w:val="18"/>
                <w:szCs w:val="18"/>
                <w:lang w:val="hy-AM"/>
              </w:rPr>
              <w:t xml:space="preserve">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pPr w:leftFromText="180" w:rightFromText="180" w:vertAnchor="text" w:tblpXSpec="center" w:tblpY="1"/>
        <w:tblOverlap w:val="neve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14"/>
        <w:gridCol w:w="1514"/>
        <w:gridCol w:w="446"/>
        <w:gridCol w:w="446"/>
        <w:gridCol w:w="446"/>
        <w:gridCol w:w="446"/>
        <w:gridCol w:w="446"/>
        <w:gridCol w:w="446"/>
        <w:gridCol w:w="446"/>
        <w:gridCol w:w="446"/>
        <w:gridCol w:w="446"/>
        <w:gridCol w:w="617"/>
        <w:gridCol w:w="617"/>
        <w:gridCol w:w="617"/>
        <w:gridCol w:w="617"/>
      </w:tblGrid>
      <w:tr w:rsidR="00F02279" w:rsidRPr="00E6597C" w14:paraId="3A76B546" w14:textId="77777777" w:rsidTr="00F12421">
        <w:trPr>
          <w:trHeight w:val="195"/>
          <w:jc w:val="center"/>
        </w:trPr>
        <w:tc>
          <w:tcPr>
            <w:tcW w:w="10086" w:type="dxa"/>
            <w:gridSpan w:val="16"/>
          </w:tcPr>
          <w:p w14:paraId="4D791DBD"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DF5A69" w14:paraId="0AE61309" w14:textId="77777777" w:rsidTr="00F12421">
        <w:trPr>
          <w:trHeight w:val="1612"/>
          <w:jc w:val="center"/>
        </w:trPr>
        <w:tc>
          <w:tcPr>
            <w:tcW w:w="1096" w:type="dxa"/>
            <w:vAlign w:val="center"/>
          </w:tcPr>
          <w:p w14:paraId="7715218F"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55" w:type="dxa"/>
            <w:vAlign w:val="center"/>
          </w:tcPr>
          <w:p w14:paraId="00B550B5"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305" w:type="dxa"/>
            <w:vAlign w:val="center"/>
          </w:tcPr>
          <w:p w14:paraId="46E5D6A4" w14:textId="77777777" w:rsidR="00F02279" w:rsidRPr="00E6597C" w:rsidRDefault="00F02279" w:rsidP="007D1D9C">
            <w:pPr>
              <w:jc w:val="center"/>
              <w:rPr>
                <w:rFonts w:ascii="GHEA Grapalat" w:hAnsi="GHEA Grapalat"/>
                <w:sz w:val="18"/>
                <w:lang w:val="es-ES"/>
              </w:rPr>
            </w:pPr>
            <w:r w:rsidRPr="00E6597C">
              <w:rPr>
                <w:rFonts w:ascii="GHEA Grapalat" w:hAnsi="GHEA Grapalat"/>
                <w:sz w:val="18"/>
              </w:rPr>
              <w:t>անվանումը</w:t>
            </w:r>
          </w:p>
        </w:tc>
        <w:tc>
          <w:tcPr>
            <w:tcW w:w="6529" w:type="dxa"/>
            <w:gridSpan w:val="13"/>
            <w:vAlign w:val="center"/>
          </w:tcPr>
          <w:p w14:paraId="7A6835D5" w14:textId="7836288B" w:rsidR="00F02279" w:rsidRPr="00E6597C" w:rsidRDefault="00F02279" w:rsidP="007D1D9C">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7D1D9C">
              <w:rPr>
                <w:rFonts w:ascii="GHEA Grapalat" w:hAnsi="GHEA Grapalat"/>
                <w:sz w:val="18"/>
                <w:lang w:val="hy-AM"/>
              </w:rPr>
              <w:t>24</w:t>
            </w:r>
            <w:r w:rsidRPr="00E6597C">
              <w:rPr>
                <w:rFonts w:ascii="GHEA Grapalat" w:hAnsi="GHEA Grapalat"/>
                <w:sz w:val="18"/>
                <w:lang w:val="es-ES"/>
              </w:rPr>
              <w:t xml:space="preserve">  թ-ին` ըստ ամիսների, այդ թվում**</w:t>
            </w:r>
          </w:p>
        </w:tc>
      </w:tr>
      <w:tr w:rsidR="007D1D9C" w:rsidRPr="00E6597C" w14:paraId="4F3DCC93" w14:textId="77777777" w:rsidTr="00F12421">
        <w:trPr>
          <w:cantSplit/>
          <w:trHeight w:val="1252"/>
          <w:jc w:val="center"/>
        </w:trPr>
        <w:tc>
          <w:tcPr>
            <w:tcW w:w="1096" w:type="dxa"/>
          </w:tcPr>
          <w:p w14:paraId="3774EE0D" w14:textId="77777777" w:rsidR="00F02279" w:rsidRPr="00E6597C" w:rsidRDefault="00F02279" w:rsidP="007D1D9C">
            <w:pPr>
              <w:jc w:val="center"/>
              <w:rPr>
                <w:rFonts w:ascii="GHEA Grapalat" w:hAnsi="GHEA Grapalat"/>
                <w:sz w:val="20"/>
                <w:lang w:val="es-ES"/>
              </w:rPr>
            </w:pPr>
          </w:p>
        </w:tc>
        <w:tc>
          <w:tcPr>
            <w:tcW w:w="1155" w:type="dxa"/>
          </w:tcPr>
          <w:p w14:paraId="1BDD41E4" w14:textId="77777777" w:rsidR="00F02279" w:rsidRPr="00E6597C" w:rsidRDefault="00F02279" w:rsidP="007D1D9C">
            <w:pPr>
              <w:jc w:val="center"/>
              <w:rPr>
                <w:rFonts w:ascii="GHEA Grapalat" w:hAnsi="GHEA Grapalat"/>
                <w:sz w:val="20"/>
                <w:lang w:val="es-ES"/>
              </w:rPr>
            </w:pPr>
          </w:p>
        </w:tc>
        <w:tc>
          <w:tcPr>
            <w:tcW w:w="1305" w:type="dxa"/>
          </w:tcPr>
          <w:p w14:paraId="12358127" w14:textId="77777777" w:rsidR="00F02279" w:rsidRPr="00E6597C" w:rsidRDefault="00F02279" w:rsidP="007D1D9C">
            <w:pPr>
              <w:jc w:val="center"/>
              <w:rPr>
                <w:rFonts w:ascii="GHEA Grapalat" w:hAnsi="GHEA Grapalat"/>
                <w:sz w:val="20"/>
                <w:lang w:val="es-ES"/>
              </w:rPr>
            </w:pPr>
          </w:p>
        </w:tc>
        <w:tc>
          <w:tcPr>
            <w:tcW w:w="436" w:type="dxa"/>
            <w:textDirection w:val="btLr"/>
            <w:vAlign w:val="center"/>
          </w:tcPr>
          <w:p w14:paraId="29A866EC"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6" w:type="dxa"/>
            <w:textDirection w:val="btLr"/>
            <w:vAlign w:val="center"/>
          </w:tcPr>
          <w:p w14:paraId="3C813697"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6" w:type="dxa"/>
            <w:textDirection w:val="btLr"/>
            <w:vAlign w:val="center"/>
          </w:tcPr>
          <w:p w14:paraId="441803F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6" w:type="dxa"/>
            <w:textDirection w:val="btLr"/>
            <w:vAlign w:val="center"/>
          </w:tcPr>
          <w:p w14:paraId="685BFA28" w14:textId="77777777" w:rsidR="00F02279" w:rsidRPr="00E6597C" w:rsidRDefault="00F02279" w:rsidP="007D1D9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6" w:type="dxa"/>
            <w:textDirection w:val="btLr"/>
            <w:vAlign w:val="center"/>
          </w:tcPr>
          <w:p w14:paraId="2B98C6EB"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6" w:type="dxa"/>
            <w:textDirection w:val="btLr"/>
            <w:vAlign w:val="center"/>
          </w:tcPr>
          <w:p w14:paraId="1F13FEEA"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6" w:type="dxa"/>
            <w:textDirection w:val="btLr"/>
            <w:vAlign w:val="center"/>
          </w:tcPr>
          <w:p w14:paraId="5D270CCE"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6" w:type="dxa"/>
            <w:textDirection w:val="btLr"/>
            <w:vAlign w:val="center"/>
          </w:tcPr>
          <w:p w14:paraId="3E2324B6"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607" w:type="dxa"/>
            <w:textDirection w:val="btLr"/>
            <w:vAlign w:val="center"/>
          </w:tcPr>
          <w:p w14:paraId="654426D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607" w:type="dxa"/>
            <w:textDirection w:val="btLr"/>
            <w:vAlign w:val="center"/>
          </w:tcPr>
          <w:p w14:paraId="02930650"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607" w:type="dxa"/>
            <w:textDirection w:val="btLr"/>
            <w:vAlign w:val="center"/>
          </w:tcPr>
          <w:p w14:paraId="5D65D65F"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07" w:type="dxa"/>
            <w:textDirection w:val="btLr"/>
            <w:vAlign w:val="center"/>
          </w:tcPr>
          <w:p w14:paraId="26DDD3E8" w14:textId="77777777" w:rsidR="00F02279" w:rsidRPr="00E6597C" w:rsidRDefault="00F02279" w:rsidP="007D1D9C">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607" w:type="dxa"/>
            <w:textDirection w:val="btLr"/>
            <w:vAlign w:val="center"/>
          </w:tcPr>
          <w:p w14:paraId="27172A26" w14:textId="77777777" w:rsidR="00F02279" w:rsidRPr="00E6597C" w:rsidRDefault="00F02279" w:rsidP="00D25CA9">
            <w:pPr>
              <w:ind w:left="113"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D25CA9">
            <w:pPr>
              <w:ind w:left="113" w:right="113"/>
              <w:jc w:val="center"/>
              <w:rPr>
                <w:rFonts w:ascii="GHEA Grapalat" w:hAnsi="GHEA Grapalat"/>
                <w:sz w:val="18"/>
                <w:lang w:val="es-ES"/>
              </w:rPr>
            </w:pPr>
          </w:p>
        </w:tc>
      </w:tr>
      <w:tr w:rsidR="00F12421" w:rsidRPr="00E6597C" w14:paraId="3977B0D2" w14:textId="77777777" w:rsidTr="00F12421">
        <w:trPr>
          <w:cantSplit/>
          <w:trHeight w:val="1252"/>
          <w:jc w:val="center"/>
        </w:trPr>
        <w:tc>
          <w:tcPr>
            <w:tcW w:w="1096" w:type="dxa"/>
            <w:vAlign w:val="center"/>
          </w:tcPr>
          <w:p w14:paraId="10DE0437" w14:textId="0D95DBCB" w:rsidR="00F12421" w:rsidRPr="007D1D9C" w:rsidRDefault="00F12421" w:rsidP="00F12421">
            <w:pPr>
              <w:jc w:val="center"/>
              <w:rPr>
                <w:rFonts w:ascii="GHEA Grapalat" w:hAnsi="GHEA Grapalat"/>
                <w:sz w:val="20"/>
                <w:lang w:val="hy-AM"/>
              </w:rPr>
            </w:pPr>
            <w:r>
              <w:rPr>
                <w:rFonts w:ascii="GHEA Grapalat" w:hAnsi="GHEA Grapalat"/>
                <w:sz w:val="20"/>
                <w:lang w:val="hy-AM"/>
              </w:rPr>
              <w:t>1</w:t>
            </w:r>
          </w:p>
        </w:tc>
        <w:tc>
          <w:tcPr>
            <w:tcW w:w="1155" w:type="dxa"/>
            <w:vAlign w:val="center"/>
          </w:tcPr>
          <w:p w14:paraId="56C8B3D6" w14:textId="77777777" w:rsidR="00F12421" w:rsidRDefault="00F12421" w:rsidP="00F12421">
            <w:pPr>
              <w:jc w:val="center"/>
              <w:rPr>
                <w:rFonts w:ascii="Arial Armenian" w:hAnsi="Arial Armenian"/>
                <w:sz w:val="20"/>
                <w:szCs w:val="20"/>
              </w:rPr>
            </w:pPr>
            <w:r>
              <w:rPr>
                <w:rFonts w:ascii="Arial Armenian" w:hAnsi="Arial Armenian"/>
                <w:sz w:val="20"/>
                <w:szCs w:val="20"/>
              </w:rPr>
              <w:t>45461100</w:t>
            </w:r>
          </w:p>
          <w:p w14:paraId="3054592B" w14:textId="77777777" w:rsidR="00F12421" w:rsidRPr="00E6597C" w:rsidRDefault="00F12421" w:rsidP="00F12421">
            <w:pPr>
              <w:jc w:val="center"/>
              <w:rPr>
                <w:rFonts w:ascii="GHEA Grapalat" w:hAnsi="GHEA Grapalat"/>
                <w:sz w:val="20"/>
                <w:lang w:val="es-ES"/>
              </w:rPr>
            </w:pPr>
          </w:p>
        </w:tc>
        <w:tc>
          <w:tcPr>
            <w:tcW w:w="1305" w:type="dxa"/>
            <w:vAlign w:val="center"/>
          </w:tcPr>
          <w:p w14:paraId="2EEDA063" w14:textId="20C8EDD0" w:rsidR="00F12421" w:rsidRPr="007D1D9C" w:rsidRDefault="0043481B" w:rsidP="00F12421">
            <w:pPr>
              <w:jc w:val="center"/>
              <w:rPr>
                <w:rFonts w:ascii="GHEA Grapalat" w:hAnsi="GHEA Grapalat"/>
                <w:sz w:val="16"/>
                <w:szCs w:val="16"/>
                <w:lang w:val="es-ES"/>
              </w:rPr>
            </w:pPr>
            <w:r>
              <w:rPr>
                <w:rFonts w:ascii="GHEA Grapalat" w:hAnsi="GHEA Grapalat"/>
                <w:i/>
                <w:sz w:val="16"/>
                <w:szCs w:val="16"/>
                <w:lang w:val="af-ZA"/>
              </w:rPr>
              <w:t>Լաբորատորիաներ հիմնելու համար դասասենյակների վերանորոգման</w:t>
            </w:r>
            <w:r w:rsidR="00F12421" w:rsidRPr="00DD3585">
              <w:rPr>
                <w:rFonts w:ascii="GHEA Grapalat" w:hAnsi="GHEA Grapalat"/>
                <w:i/>
                <w:sz w:val="16"/>
                <w:szCs w:val="16"/>
                <w:lang w:val="af-ZA"/>
              </w:rPr>
              <w:t xml:space="preserve"> աշխատանքներ</w:t>
            </w:r>
          </w:p>
        </w:tc>
        <w:tc>
          <w:tcPr>
            <w:tcW w:w="436" w:type="dxa"/>
          </w:tcPr>
          <w:p w14:paraId="2C233DB4" w14:textId="18B6AE1A" w:rsidR="00F12421" w:rsidRPr="0043481B" w:rsidRDefault="00F12421" w:rsidP="00F12421">
            <w:pPr>
              <w:jc w:val="center"/>
              <w:rPr>
                <w:rFonts w:ascii="Cambria Math" w:hAnsi="Cambria Math"/>
                <w:lang w:val="es-ES"/>
              </w:rPr>
            </w:pPr>
          </w:p>
        </w:tc>
        <w:tc>
          <w:tcPr>
            <w:tcW w:w="436" w:type="dxa"/>
          </w:tcPr>
          <w:p w14:paraId="3DA0D39D" w14:textId="6890DE8D" w:rsidR="00F12421" w:rsidRPr="00E6597C" w:rsidRDefault="00F12421" w:rsidP="00F12421">
            <w:pPr>
              <w:jc w:val="center"/>
              <w:rPr>
                <w:rFonts w:ascii="GHEA Grapalat" w:hAnsi="GHEA Grapalat"/>
                <w:lang w:val="pt-BR"/>
              </w:rPr>
            </w:pPr>
          </w:p>
        </w:tc>
        <w:tc>
          <w:tcPr>
            <w:tcW w:w="436" w:type="dxa"/>
          </w:tcPr>
          <w:p w14:paraId="0F21F1D2" w14:textId="2CBCF85D" w:rsidR="00F12421" w:rsidRPr="00E6597C" w:rsidRDefault="00F12421" w:rsidP="00F12421">
            <w:pPr>
              <w:jc w:val="center"/>
              <w:rPr>
                <w:rFonts w:ascii="GHEA Grapalat" w:hAnsi="GHEA Grapalat" w:cs="Arial"/>
                <w:sz w:val="18"/>
                <w:szCs w:val="18"/>
                <w:lang w:val="pt-BR"/>
              </w:rPr>
            </w:pPr>
          </w:p>
        </w:tc>
        <w:tc>
          <w:tcPr>
            <w:tcW w:w="436" w:type="dxa"/>
          </w:tcPr>
          <w:p w14:paraId="0C5C05EE" w14:textId="14D0E3B9" w:rsidR="00F12421" w:rsidRPr="00E6597C" w:rsidRDefault="00F12421" w:rsidP="00F12421">
            <w:pPr>
              <w:jc w:val="center"/>
              <w:rPr>
                <w:rFonts w:ascii="GHEA Grapalat" w:hAnsi="GHEA Grapalat" w:cs="Arial"/>
                <w:sz w:val="18"/>
                <w:szCs w:val="18"/>
                <w:lang w:val="pt-BR"/>
              </w:rPr>
            </w:pPr>
          </w:p>
        </w:tc>
        <w:tc>
          <w:tcPr>
            <w:tcW w:w="436" w:type="dxa"/>
          </w:tcPr>
          <w:p w14:paraId="4941320D" w14:textId="48F908BC" w:rsidR="00F12421" w:rsidRPr="00E6597C" w:rsidRDefault="00F12421" w:rsidP="00F12421">
            <w:pPr>
              <w:jc w:val="center"/>
              <w:rPr>
                <w:rFonts w:ascii="GHEA Grapalat" w:hAnsi="GHEA Grapalat" w:cs="Arial"/>
                <w:sz w:val="18"/>
                <w:szCs w:val="18"/>
                <w:lang w:val="pt-BR"/>
              </w:rPr>
            </w:pPr>
          </w:p>
        </w:tc>
        <w:tc>
          <w:tcPr>
            <w:tcW w:w="436" w:type="dxa"/>
          </w:tcPr>
          <w:p w14:paraId="0A70948F" w14:textId="2EDF5628" w:rsidR="00F12421" w:rsidRPr="00E6597C" w:rsidRDefault="00F12421" w:rsidP="00F12421">
            <w:pPr>
              <w:jc w:val="center"/>
              <w:rPr>
                <w:rFonts w:ascii="GHEA Grapalat" w:hAnsi="GHEA Grapalat" w:cs="Arial"/>
                <w:sz w:val="18"/>
                <w:szCs w:val="18"/>
                <w:lang w:val="pt-BR"/>
              </w:rPr>
            </w:pPr>
          </w:p>
        </w:tc>
        <w:tc>
          <w:tcPr>
            <w:tcW w:w="436" w:type="dxa"/>
          </w:tcPr>
          <w:p w14:paraId="7F6F3E89" w14:textId="2CFE3260" w:rsidR="00F12421" w:rsidRPr="00E6597C" w:rsidRDefault="00F12421" w:rsidP="00F12421">
            <w:pPr>
              <w:jc w:val="center"/>
              <w:rPr>
                <w:rFonts w:ascii="GHEA Grapalat" w:hAnsi="GHEA Grapalat" w:cs="Arial"/>
                <w:sz w:val="18"/>
                <w:szCs w:val="18"/>
                <w:lang w:val="pt-BR"/>
              </w:rPr>
            </w:pPr>
          </w:p>
        </w:tc>
        <w:tc>
          <w:tcPr>
            <w:tcW w:w="436" w:type="dxa"/>
          </w:tcPr>
          <w:p w14:paraId="2662C397" w14:textId="5E77978F" w:rsidR="00F12421" w:rsidRPr="00E6597C" w:rsidRDefault="00F12421" w:rsidP="00F12421">
            <w:pPr>
              <w:jc w:val="center"/>
              <w:rPr>
                <w:rFonts w:ascii="GHEA Grapalat" w:hAnsi="GHEA Grapalat" w:cs="Arial"/>
                <w:sz w:val="18"/>
                <w:szCs w:val="18"/>
                <w:lang w:val="pt-BR"/>
              </w:rPr>
            </w:pPr>
          </w:p>
        </w:tc>
        <w:tc>
          <w:tcPr>
            <w:tcW w:w="607" w:type="dxa"/>
          </w:tcPr>
          <w:p w14:paraId="4FA1B54F" w14:textId="1C96C105" w:rsidR="00F12421" w:rsidRPr="007D1D9C" w:rsidRDefault="00F12421" w:rsidP="00F12421">
            <w:pPr>
              <w:ind w:left="113" w:right="113"/>
              <w:jc w:val="center"/>
              <w:rPr>
                <w:rFonts w:ascii="GHEA Grapalat" w:hAnsi="GHEA Grapalat" w:cs="Arial"/>
                <w:sz w:val="18"/>
                <w:szCs w:val="18"/>
                <w:lang w:val="pt-BR"/>
              </w:rPr>
            </w:pPr>
          </w:p>
        </w:tc>
        <w:tc>
          <w:tcPr>
            <w:tcW w:w="607" w:type="dxa"/>
          </w:tcPr>
          <w:p w14:paraId="5457CF9C" w14:textId="68657750" w:rsidR="00F12421" w:rsidRPr="002E4A58" w:rsidRDefault="00F12421" w:rsidP="00F12421">
            <w:pPr>
              <w:ind w:left="113" w:right="113"/>
              <w:jc w:val="center"/>
              <w:rPr>
                <w:rFonts w:ascii="Arial LatArm" w:hAnsi="Arial LatArm" w:cs="Arial"/>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c>
          <w:tcPr>
            <w:tcW w:w="607" w:type="dxa"/>
          </w:tcPr>
          <w:p w14:paraId="57FFDBA3" w14:textId="52275B69" w:rsidR="00F12421" w:rsidRPr="002E4A58" w:rsidRDefault="00F12421" w:rsidP="00F12421">
            <w:pPr>
              <w:ind w:left="113" w:right="113"/>
              <w:jc w:val="center"/>
              <w:rPr>
                <w:rFonts w:ascii="Arial LatArm" w:hAnsi="Arial LatArm" w:cs="Arial"/>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c>
          <w:tcPr>
            <w:tcW w:w="607" w:type="dxa"/>
          </w:tcPr>
          <w:p w14:paraId="2E3AE25C" w14:textId="25E7F34F" w:rsidR="00F12421" w:rsidRPr="002E4A58" w:rsidRDefault="00F12421" w:rsidP="00F12421">
            <w:pPr>
              <w:ind w:left="113" w:right="113"/>
              <w:jc w:val="center"/>
              <w:rPr>
                <w:rFonts w:ascii="Arial LatArm" w:hAnsi="Arial LatArm" w:cs="Arial"/>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c>
          <w:tcPr>
            <w:tcW w:w="607" w:type="dxa"/>
          </w:tcPr>
          <w:p w14:paraId="475F98DA" w14:textId="681AE4B4" w:rsidR="00F12421" w:rsidRPr="002E4A58" w:rsidRDefault="00F12421" w:rsidP="00F12421">
            <w:pPr>
              <w:ind w:left="113" w:right="113"/>
              <w:jc w:val="center"/>
              <w:rPr>
                <w:rFonts w:ascii="Arial LatArm" w:hAnsi="Arial LatArm"/>
                <w:b/>
                <w:sz w:val="18"/>
                <w:szCs w:val="18"/>
                <w:lang w:val="pt-BR"/>
              </w:rPr>
            </w:pPr>
            <w:r w:rsidRPr="002E4A58">
              <w:rPr>
                <w:rFonts w:ascii="MS Gothic" w:eastAsia="MS Gothic" w:hAnsi="MS Gothic" w:cs="MS Gothic" w:hint="eastAsia"/>
                <w:lang w:val="hy-AM"/>
              </w:rPr>
              <w:t>․․․</w:t>
            </w:r>
            <w:r w:rsidRPr="002E4A58">
              <w:rPr>
                <w:rFonts w:ascii="Arial LatArm" w:hAnsi="Arial LatArm"/>
              </w:rPr>
              <w:t>%</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F5A69"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5BCCF6CC" wp14:editId="025A150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F35E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429F265C" w:rsidR="00071D1C" w:rsidRPr="00FF0D1D" w:rsidRDefault="00071D1C" w:rsidP="00FF0D1D">
      <w:pPr>
        <w:pStyle w:val="31"/>
        <w:spacing w:line="240" w:lineRule="auto"/>
        <w:ind w:firstLine="0"/>
        <w:rPr>
          <w:rFonts w:asciiTheme="minorHAnsi" w:hAnsiTheme="minorHAnsi"/>
        </w:rPr>
      </w:pPr>
    </w:p>
    <w:sectPr w:rsidR="00071D1C"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F6CC0" w14:textId="77777777" w:rsidR="002F17F5" w:rsidRDefault="002F17F5">
      <w:r>
        <w:separator/>
      </w:r>
    </w:p>
  </w:endnote>
  <w:endnote w:type="continuationSeparator" w:id="0">
    <w:p w14:paraId="5B1A1E70" w14:textId="77777777" w:rsidR="002F17F5" w:rsidRDefault="002F1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swiss"/>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90323" w14:textId="77777777" w:rsidR="002F17F5" w:rsidRDefault="002F17F5">
      <w:r>
        <w:separator/>
      </w:r>
    </w:p>
  </w:footnote>
  <w:footnote w:type="continuationSeparator" w:id="0">
    <w:p w14:paraId="25C3B2EE" w14:textId="77777777" w:rsidR="002F17F5" w:rsidRDefault="002F17F5">
      <w:r>
        <w:continuationSeparator/>
      </w:r>
    </w:p>
  </w:footnote>
  <w:footnote w:id="1">
    <w:p w14:paraId="17CEF094" w14:textId="5F6DBC02" w:rsidR="00607894" w:rsidRPr="005D0EFA" w:rsidRDefault="00607894" w:rsidP="00CE0202">
      <w:pPr>
        <w:jc w:val="both"/>
        <w:rPr>
          <w:rFonts w:ascii="GHEA Grapalat" w:hAnsi="GHEA Grapalat" w:cs="Sylfaen"/>
          <w:i/>
          <w:sz w:val="16"/>
          <w:szCs w:val="16"/>
          <w:lang w:val="af-ZA" w:eastAsia="ru-RU"/>
        </w:rPr>
      </w:pPr>
    </w:p>
    <w:p w14:paraId="6EE2C8D5" w14:textId="01BA341C" w:rsidR="00607894" w:rsidRPr="00D60E75" w:rsidRDefault="00607894" w:rsidP="00CE0202">
      <w:pPr>
        <w:jc w:val="both"/>
        <w:rPr>
          <w:rFonts w:ascii="GHEA Grapalat" w:hAnsi="GHEA Grapalat" w:cs="Sylfaen"/>
          <w:i/>
          <w:sz w:val="16"/>
          <w:szCs w:val="16"/>
          <w:lang w:val="af-ZA" w:eastAsia="ru-RU"/>
        </w:rPr>
      </w:pPr>
      <w:r w:rsidRPr="005D0EFA">
        <w:rPr>
          <w:rFonts w:ascii="GHEA Grapalat" w:hAnsi="GHEA Grapalat" w:cs="Sylfaen"/>
          <w:i/>
          <w:sz w:val="16"/>
          <w:szCs w:val="16"/>
          <w:lang w:val="af-ZA" w:eastAsia="ru-RU"/>
        </w:rPr>
        <w:t xml:space="preserve"> </w:t>
      </w:r>
    </w:p>
    <w:p w14:paraId="59728487" w14:textId="23268527" w:rsidR="00607894" w:rsidRPr="00916EDA" w:rsidRDefault="00607894">
      <w:pPr>
        <w:pStyle w:val="af2"/>
        <w:rPr>
          <w:rFonts w:asciiTheme="minorHAnsi" w:hAnsiTheme="minorHAnsi"/>
        </w:rPr>
      </w:pPr>
    </w:p>
  </w:footnote>
  <w:footnote w:id="2">
    <w:p w14:paraId="08CFA071" w14:textId="31840CD6" w:rsidR="00607894" w:rsidRPr="00D60E75" w:rsidRDefault="00607894" w:rsidP="00916EDA">
      <w:pPr>
        <w:pStyle w:val="af2"/>
        <w:jc w:val="both"/>
        <w:rPr>
          <w:rFonts w:ascii="GHEA Grapalat" w:hAnsi="GHEA Grapalat" w:cs="Sylfaen"/>
          <w:i/>
          <w:sz w:val="16"/>
          <w:szCs w:val="16"/>
          <w:lang w:val="af-ZA"/>
        </w:rPr>
      </w:pPr>
    </w:p>
  </w:footnote>
  <w:footnote w:id="3">
    <w:p w14:paraId="60B41569" w14:textId="4AC547EA" w:rsidR="00607894" w:rsidRPr="004B72E3" w:rsidRDefault="00607894" w:rsidP="00F968BE">
      <w:pPr>
        <w:pStyle w:val="af2"/>
        <w:jc w:val="both"/>
        <w:rPr>
          <w:rFonts w:ascii="GHEA Grapalat" w:hAnsi="GHEA Grapalat" w:cs="Sylfaen"/>
          <w:i/>
          <w:sz w:val="16"/>
          <w:szCs w:val="16"/>
          <w:lang w:val="hy-AM"/>
        </w:rPr>
      </w:pPr>
    </w:p>
    <w:p w14:paraId="16BE7D87" w14:textId="1CD3BD81" w:rsidR="00607894" w:rsidRPr="00F84B2C" w:rsidRDefault="00607894">
      <w:pPr>
        <w:pStyle w:val="af2"/>
        <w:rPr>
          <w:rFonts w:asciiTheme="minorHAnsi" w:hAnsiTheme="minorHAnsi"/>
          <w:lang w:val="hy-AM"/>
        </w:rPr>
      </w:pPr>
    </w:p>
  </w:footnote>
  <w:footnote w:id="4">
    <w:p w14:paraId="04CE74F7" w14:textId="77777777" w:rsidR="00607894" w:rsidRPr="005D7B02" w:rsidRDefault="00607894"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607894" w:rsidRPr="005D7B02" w:rsidRDefault="0060789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607894" w:rsidRPr="005D7B02" w:rsidRDefault="00607894"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607894" w:rsidRPr="00D70570" w:rsidRDefault="0060789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338986DE" w14:textId="5ED026BA" w:rsidR="00607894" w:rsidRPr="005D7B02" w:rsidRDefault="00607894" w:rsidP="00D90E1A">
      <w:pPr>
        <w:pStyle w:val="af2"/>
        <w:rPr>
          <w:rFonts w:ascii="GHEA Grapalat" w:hAnsi="GHEA Grapalat" w:cs="Sylfaen"/>
          <w:i/>
          <w:sz w:val="16"/>
          <w:szCs w:val="16"/>
          <w:lang w:val="hy-AM"/>
        </w:rPr>
      </w:pPr>
    </w:p>
    <w:p w14:paraId="3E07D315" w14:textId="77777777" w:rsidR="00607894" w:rsidRPr="005D7B02" w:rsidRDefault="00607894" w:rsidP="00D90E1A">
      <w:pPr>
        <w:pStyle w:val="af2"/>
        <w:rPr>
          <w:rFonts w:ascii="Times New Roman" w:hAnsi="Times New Roman"/>
          <w:vertAlign w:val="superscript"/>
          <w:lang w:val="hy-AM"/>
        </w:rPr>
      </w:pPr>
    </w:p>
    <w:p w14:paraId="3D87C98A" w14:textId="781E0A99" w:rsidR="00607894" w:rsidRPr="00D90E1A" w:rsidRDefault="00607894">
      <w:pPr>
        <w:pStyle w:val="af2"/>
        <w:rPr>
          <w:rFonts w:asciiTheme="minorHAnsi" w:hAnsiTheme="minorHAnsi"/>
          <w:lang w:val="hy-AM"/>
        </w:rPr>
      </w:pPr>
    </w:p>
  </w:footnote>
  <w:footnote w:id="6">
    <w:p w14:paraId="485DB318" w14:textId="47C5660D" w:rsidR="00607894" w:rsidRPr="000E08D1" w:rsidRDefault="00607894"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7">
    <w:p w14:paraId="5739448E" w14:textId="627EAE0A" w:rsidR="00607894" w:rsidRPr="003B5430" w:rsidRDefault="00607894"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0C92AC6A" w14:textId="77777777" w:rsidR="00607894" w:rsidRPr="00DD4D99" w:rsidRDefault="00607894" w:rsidP="00A931AD">
      <w:pPr>
        <w:pStyle w:val="af2"/>
        <w:jc w:val="both"/>
        <w:rPr>
          <w:rFonts w:ascii="Times New Roman" w:hAnsi="Times New Roman"/>
          <w:vertAlign w:val="superscript"/>
          <w:lang w:val="hy-AM"/>
        </w:rPr>
      </w:pPr>
      <w:r>
        <w:rPr>
          <w:rStyle w:val="af6"/>
        </w:rPr>
        <w:footnoteRef/>
      </w:r>
      <w:r w:rsidRPr="00147FAC">
        <w:rPr>
          <w:lang w:val="af-ZA"/>
        </w:rPr>
        <w:t xml:space="preserve"> </w:t>
      </w:r>
      <w:r w:rsidRPr="00DD4D99">
        <w:rPr>
          <w:rFonts w:ascii="GHEA Grapalat" w:hAnsi="GHEA Grapalat" w:cs="Sylfaen"/>
          <w:i/>
          <w:sz w:val="16"/>
          <w:szCs w:val="16"/>
          <w:lang w:val="hy-AM"/>
        </w:rPr>
        <w:t>Կ</w:t>
      </w:r>
      <w:r w:rsidRPr="00E6043A">
        <w:rPr>
          <w:rFonts w:ascii="GHEA Grapalat" w:hAnsi="GHEA Grapalat" w:cs="Sylfaen"/>
          <w:i/>
          <w:sz w:val="16"/>
          <w:szCs w:val="16"/>
          <w:lang w:val="hy-AM"/>
        </w:rPr>
        <w:t>ետը</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է</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գնամն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առարկան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չի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հանդիսանում</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շինարարական</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աշխատանքների</w:t>
      </w:r>
      <w:r w:rsidRPr="004B2068">
        <w:rPr>
          <w:rFonts w:ascii="GHEA Grapalat" w:hAnsi="GHEA Grapalat" w:cs="Sylfaen"/>
          <w:i/>
          <w:sz w:val="16"/>
          <w:szCs w:val="16"/>
          <w:lang w:val="af-ZA"/>
        </w:rPr>
        <w:t xml:space="preserve"> </w:t>
      </w:r>
      <w:r w:rsidRPr="00DD4D99">
        <w:rPr>
          <w:rFonts w:ascii="GHEA Grapalat" w:hAnsi="GHEA Grapalat" w:cs="Sylfaen"/>
          <w:i/>
          <w:sz w:val="16"/>
          <w:szCs w:val="16"/>
          <w:lang w:val="hy-AM"/>
        </w:rPr>
        <w:t>կատարում</w:t>
      </w:r>
      <w:r>
        <w:rPr>
          <w:rFonts w:ascii="GHEA Grapalat" w:hAnsi="GHEA Grapalat" w:cs="Sylfaen"/>
          <w:i/>
          <w:sz w:val="16"/>
          <w:szCs w:val="16"/>
          <w:lang w:val="hy-AM"/>
        </w:rPr>
        <w:t>:</w:t>
      </w:r>
    </w:p>
    <w:p w14:paraId="71ED2430" w14:textId="77777777" w:rsidR="00607894" w:rsidRPr="00413A58" w:rsidRDefault="00607894" w:rsidP="00A931AD">
      <w:pPr>
        <w:pStyle w:val="af2"/>
        <w:rPr>
          <w:lang w:val="af-ZA"/>
        </w:rPr>
      </w:pPr>
    </w:p>
  </w:footnote>
  <w:footnote w:id="9">
    <w:p w14:paraId="218159FD" w14:textId="383C1FE4" w:rsidR="00607894" w:rsidRDefault="00607894" w:rsidP="00B3314C">
      <w:pPr>
        <w:jc w:val="both"/>
        <w:rPr>
          <w:rFonts w:ascii="GHEA Grapalat" w:hAnsi="GHEA Grapalat" w:cs="Sylfaen"/>
          <w:sz w:val="20"/>
          <w:lang w:val="hy-AM"/>
        </w:rPr>
      </w:pPr>
    </w:p>
    <w:p w14:paraId="75A049FD" w14:textId="77777777" w:rsidR="00607894" w:rsidRPr="00063F2C" w:rsidRDefault="00607894" w:rsidP="00B3314C">
      <w:pPr>
        <w:jc w:val="both"/>
        <w:rPr>
          <w:rFonts w:ascii="GHEA Grapalat" w:hAnsi="GHEA Grapalat" w:cs="Sylfaen"/>
          <w:sz w:val="20"/>
          <w:lang w:val="hy-AM"/>
        </w:rPr>
      </w:pPr>
    </w:p>
  </w:footnote>
  <w:footnote w:id="10">
    <w:p w14:paraId="43514DD3" w14:textId="620877B8" w:rsidR="00607894" w:rsidRPr="00F1088F"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1">
    <w:p w14:paraId="3B5FAD36" w14:textId="1344F420" w:rsidR="00607894" w:rsidRPr="003024A2" w:rsidRDefault="00607894"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607894" w:rsidRPr="00F1088F" w:rsidRDefault="00607894">
      <w:pPr>
        <w:pStyle w:val="af2"/>
        <w:rPr>
          <w:rFonts w:asciiTheme="minorHAnsi" w:hAnsiTheme="minorHAnsi"/>
          <w:lang w:val="hy-AM"/>
        </w:rPr>
      </w:pPr>
    </w:p>
  </w:footnote>
  <w:footnote w:id="12">
    <w:p w14:paraId="5E807B14" w14:textId="21652F3A" w:rsidR="00607894" w:rsidRPr="00717204" w:rsidRDefault="00607894"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607894" w:rsidRPr="00033ABD" w:rsidRDefault="00607894">
      <w:pPr>
        <w:pStyle w:val="af2"/>
        <w:rPr>
          <w:rFonts w:asciiTheme="minorHAnsi" w:hAnsiTheme="minorHAnsi"/>
          <w:lang w:val="hy-AM"/>
        </w:rPr>
      </w:pPr>
    </w:p>
  </w:footnote>
  <w:footnote w:id="13">
    <w:p w14:paraId="267190DE" w14:textId="727C3132" w:rsidR="00607894" w:rsidRPr="00C402BB"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14">
    <w:p w14:paraId="13AEB849" w14:textId="01C90975" w:rsidR="00607894" w:rsidRPr="00C754B2" w:rsidRDefault="00607894"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6D5959C2" w14:textId="302EEA58" w:rsidR="00607894" w:rsidRPr="005D7B02" w:rsidRDefault="00607894"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607894" w:rsidRPr="00C754B2" w:rsidRDefault="00607894"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6">
    <w:p w14:paraId="40F0770B" w14:textId="2D91A0FD" w:rsidR="00607894" w:rsidRPr="005D7B02" w:rsidRDefault="00607894"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607894" w:rsidRPr="00742B5B" w:rsidRDefault="00607894">
      <w:pPr>
        <w:pStyle w:val="af2"/>
        <w:rPr>
          <w:rFonts w:asciiTheme="minorHAnsi" w:hAnsiTheme="minorHAnsi"/>
          <w:lang w:val="hy-AM"/>
        </w:rPr>
      </w:pPr>
    </w:p>
  </w:footnote>
  <w:footnote w:id="17">
    <w:p w14:paraId="7A48E533" w14:textId="77777777" w:rsidR="00607894" w:rsidRDefault="00607894"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607894" w:rsidRPr="00742B5B" w:rsidRDefault="00607894">
      <w:pPr>
        <w:pStyle w:val="af2"/>
        <w:rPr>
          <w:rFonts w:asciiTheme="minorHAnsi" w:hAnsiTheme="minorHAnsi"/>
          <w:lang w:val="hy-AM"/>
        </w:rPr>
      </w:pPr>
    </w:p>
  </w:footnote>
  <w:footnote w:id="18">
    <w:p w14:paraId="5D807A2E" w14:textId="0F2E345D" w:rsidR="00607894" w:rsidRPr="00742B5B" w:rsidRDefault="00607894">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9">
    <w:p w14:paraId="224427CA" w14:textId="47023627" w:rsidR="00607894" w:rsidRPr="00742B5B" w:rsidRDefault="00607894">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0">
    <w:p w14:paraId="65797500" w14:textId="77777777" w:rsidR="00607894" w:rsidRPr="002E5747" w:rsidRDefault="00607894" w:rsidP="00F24AEC">
      <w:pPr>
        <w:pStyle w:val="af2"/>
        <w:rPr>
          <w:rFonts w:ascii="Sylfaen" w:hAnsi="Sylfaen"/>
          <w:lang w:val="hy-AM"/>
        </w:rPr>
      </w:pPr>
      <w:r>
        <w:rPr>
          <w:rStyle w:val="af6"/>
        </w:rPr>
        <w:footnoteRef/>
      </w:r>
      <w:r w:rsidRPr="00D30AE1">
        <w:rPr>
          <w:lang w:val="hy-AM"/>
        </w:rPr>
        <w:t xml:space="preserve"> </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A3D66F0"/>
    <w:multiLevelType w:val="multilevel"/>
    <w:tmpl w:val="3A3D6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8"/>
  </w:num>
  <w:num w:numId="4">
    <w:abstractNumId w:val="23"/>
  </w:num>
  <w:num w:numId="5">
    <w:abstractNumId w:val="34"/>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9"/>
  </w:num>
  <w:num w:numId="12">
    <w:abstractNumId w:val="38"/>
  </w:num>
  <w:num w:numId="13">
    <w:abstractNumId w:val="35"/>
  </w:num>
  <w:num w:numId="14">
    <w:abstractNumId w:val="15"/>
  </w:num>
  <w:num w:numId="15">
    <w:abstractNumId w:val="36"/>
  </w:num>
  <w:num w:numId="16">
    <w:abstractNumId w:val="20"/>
  </w:num>
  <w:num w:numId="17">
    <w:abstractNumId w:val="8"/>
  </w:num>
  <w:num w:numId="18">
    <w:abstractNumId w:val="3"/>
  </w:num>
  <w:num w:numId="19">
    <w:abstractNumId w:val="6"/>
  </w:num>
  <w:num w:numId="20">
    <w:abstractNumId w:val="5"/>
  </w:num>
  <w:num w:numId="21">
    <w:abstractNumId w:val="39"/>
  </w:num>
  <w:num w:numId="22">
    <w:abstractNumId w:val="37"/>
  </w:num>
  <w:num w:numId="23">
    <w:abstractNumId w:val="32"/>
  </w:num>
  <w:num w:numId="24">
    <w:abstractNumId w:val="0"/>
  </w:num>
  <w:num w:numId="25">
    <w:abstractNumId w:val="18"/>
  </w:num>
  <w:num w:numId="26">
    <w:abstractNumId w:val="25"/>
  </w:num>
  <w:num w:numId="27">
    <w:abstractNumId w:val="30"/>
  </w:num>
  <w:num w:numId="28">
    <w:abstractNumId w:val="13"/>
  </w:num>
  <w:num w:numId="29">
    <w:abstractNumId w:val="12"/>
  </w:num>
  <w:num w:numId="30">
    <w:abstractNumId w:val="17"/>
  </w:num>
  <w:num w:numId="31">
    <w:abstractNumId w:val="29"/>
  </w:num>
  <w:num w:numId="32">
    <w:abstractNumId w:val="21"/>
  </w:num>
  <w:num w:numId="33">
    <w:abstractNumId w:val="4"/>
  </w:num>
  <w:num w:numId="34">
    <w:abstractNumId w:val="33"/>
  </w:num>
  <w:num w:numId="35">
    <w:abstractNumId w:val="2"/>
  </w:num>
  <w:num w:numId="36">
    <w:abstractNumId w:val="1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
  </w:num>
  <w:num w:numId="40">
    <w:abstractNumId w:val="14"/>
  </w:num>
  <w:num w:numId="41">
    <w:abstractNumId w:val="26"/>
  </w:num>
  <w:num w:numId="42">
    <w:abstractNumId w:val="10"/>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22D"/>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0E3"/>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0C1"/>
    <w:rsid w:val="00051490"/>
    <w:rsid w:val="00051B7F"/>
    <w:rsid w:val="00052AF7"/>
    <w:rsid w:val="00052F61"/>
    <w:rsid w:val="000537FF"/>
    <w:rsid w:val="00053BFB"/>
    <w:rsid w:val="000545B4"/>
    <w:rsid w:val="000550DA"/>
    <w:rsid w:val="00055129"/>
    <w:rsid w:val="00055195"/>
    <w:rsid w:val="000554D1"/>
    <w:rsid w:val="00055CC2"/>
    <w:rsid w:val="00056516"/>
    <w:rsid w:val="00056AB4"/>
    <w:rsid w:val="00057264"/>
    <w:rsid w:val="000604CF"/>
    <w:rsid w:val="0006073A"/>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5A88"/>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484"/>
    <w:rsid w:val="000A37CE"/>
    <w:rsid w:val="000A5226"/>
    <w:rsid w:val="000A5B16"/>
    <w:rsid w:val="000A65BA"/>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53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0EE1"/>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26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05A"/>
    <w:rsid w:val="001822F3"/>
    <w:rsid w:val="00183004"/>
    <w:rsid w:val="0018301A"/>
    <w:rsid w:val="001830FF"/>
    <w:rsid w:val="00183FEA"/>
    <w:rsid w:val="00184749"/>
    <w:rsid w:val="00184D18"/>
    <w:rsid w:val="00184F17"/>
    <w:rsid w:val="00185498"/>
    <w:rsid w:val="00185684"/>
    <w:rsid w:val="0018591C"/>
    <w:rsid w:val="00185DF9"/>
    <w:rsid w:val="00185FEC"/>
    <w:rsid w:val="00186C1B"/>
    <w:rsid w:val="00191D5F"/>
    <w:rsid w:val="00192606"/>
    <w:rsid w:val="001926D5"/>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A98"/>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45FE"/>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654"/>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ED1"/>
    <w:rsid w:val="00210F0C"/>
    <w:rsid w:val="00211425"/>
    <w:rsid w:val="002115A9"/>
    <w:rsid w:val="002137E6"/>
    <w:rsid w:val="00213EB8"/>
    <w:rsid w:val="00216417"/>
    <w:rsid w:val="00217530"/>
    <w:rsid w:val="00217710"/>
    <w:rsid w:val="0021795E"/>
    <w:rsid w:val="00220491"/>
    <w:rsid w:val="00220ACB"/>
    <w:rsid w:val="00220C7C"/>
    <w:rsid w:val="002216EE"/>
    <w:rsid w:val="002218FE"/>
    <w:rsid w:val="002240AB"/>
    <w:rsid w:val="00224AF9"/>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298C"/>
    <w:rsid w:val="0024433C"/>
    <w:rsid w:val="00244642"/>
    <w:rsid w:val="00244B38"/>
    <w:rsid w:val="002462C7"/>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4A58"/>
    <w:rsid w:val="002E530A"/>
    <w:rsid w:val="002E531D"/>
    <w:rsid w:val="002E57FD"/>
    <w:rsid w:val="002E67D3"/>
    <w:rsid w:val="002E7EE1"/>
    <w:rsid w:val="002F17F5"/>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B9C"/>
    <w:rsid w:val="003141B6"/>
    <w:rsid w:val="00316381"/>
    <w:rsid w:val="003169A4"/>
    <w:rsid w:val="003173E0"/>
    <w:rsid w:val="0032071C"/>
    <w:rsid w:val="00321A56"/>
    <w:rsid w:val="00321B20"/>
    <w:rsid w:val="00323B33"/>
    <w:rsid w:val="00324445"/>
    <w:rsid w:val="00325330"/>
    <w:rsid w:val="00325546"/>
    <w:rsid w:val="003257F0"/>
    <w:rsid w:val="003259C5"/>
    <w:rsid w:val="00325CC0"/>
    <w:rsid w:val="00325E65"/>
    <w:rsid w:val="00326507"/>
    <w:rsid w:val="00327436"/>
    <w:rsid w:val="003275D4"/>
    <w:rsid w:val="003278BB"/>
    <w:rsid w:val="003319E2"/>
    <w:rsid w:val="00333314"/>
    <w:rsid w:val="00334564"/>
    <w:rsid w:val="00334B20"/>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137"/>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49C8"/>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06C2"/>
    <w:rsid w:val="0040112D"/>
    <w:rsid w:val="00401BA5"/>
    <w:rsid w:val="004021AA"/>
    <w:rsid w:val="00402941"/>
    <w:rsid w:val="00402AD9"/>
    <w:rsid w:val="00403109"/>
    <w:rsid w:val="0040526A"/>
    <w:rsid w:val="004055C1"/>
    <w:rsid w:val="00405996"/>
    <w:rsid w:val="004064ED"/>
    <w:rsid w:val="00406652"/>
    <w:rsid w:val="004068F5"/>
    <w:rsid w:val="00406C77"/>
    <w:rsid w:val="004072C8"/>
    <w:rsid w:val="0040761D"/>
    <w:rsid w:val="0040799E"/>
    <w:rsid w:val="00407F37"/>
    <w:rsid w:val="00410722"/>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49E"/>
    <w:rsid w:val="00424EFE"/>
    <w:rsid w:val="00425F49"/>
    <w:rsid w:val="00427EAA"/>
    <w:rsid w:val="004303CA"/>
    <w:rsid w:val="004306D6"/>
    <w:rsid w:val="00431998"/>
    <w:rsid w:val="004320F2"/>
    <w:rsid w:val="00433F39"/>
    <w:rsid w:val="0043481B"/>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8D"/>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480"/>
    <w:rsid w:val="004813B3"/>
    <w:rsid w:val="004832A7"/>
    <w:rsid w:val="00483944"/>
    <w:rsid w:val="004840DB"/>
    <w:rsid w:val="0048419C"/>
    <w:rsid w:val="00484FED"/>
    <w:rsid w:val="004859E2"/>
    <w:rsid w:val="00485BCE"/>
    <w:rsid w:val="004863E1"/>
    <w:rsid w:val="00486B55"/>
    <w:rsid w:val="004874EC"/>
    <w:rsid w:val="00491F73"/>
    <w:rsid w:val="0049223B"/>
    <w:rsid w:val="004929E4"/>
    <w:rsid w:val="00493AF9"/>
    <w:rsid w:val="0049434A"/>
    <w:rsid w:val="00496062"/>
    <w:rsid w:val="00496E18"/>
    <w:rsid w:val="004974D8"/>
    <w:rsid w:val="004A13AE"/>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66D1"/>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2FA3"/>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38DB"/>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33C"/>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5E69"/>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DCD"/>
    <w:rsid w:val="00601F5B"/>
    <w:rsid w:val="006030D7"/>
    <w:rsid w:val="0060505A"/>
    <w:rsid w:val="0060526C"/>
    <w:rsid w:val="00606328"/>
    <w:rsid w:val="0060652B"/>
    <w:rsid w:val="00606683"/>
    <w:rsid w:val="00606B84"/>
    <w:rsid w:val="0060715C"/>
    <w:rsid w:val="00607894"/>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5C8E"/>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5AB"/>
    <w:rsid w:val="00644CE2"/>
    <w:rsid w:val="00645E1D"/>
    <w:rsid w:val="00647B5C"/>
    <w:rsid w:val="00650073"/>
    <w:rsid w:val="00650458"/>
    <w:rsid w:val="006505D2"/>
    <w:rsid w:val="006505E3"/>
    <w:rsid w:val="00651408"/>
    <w:rsid w:val="00651E02"/>
    <w:rsid w:val="006521E5"/>
    <w:rsid w:val="00653219"/>
    <w:rsid w:val="00653DBE"/>
    <w:rsid w:val="00654ADD"/>
    <w:rsid w:val="00654D3D"/>
    <w:rsid w:val="00655E71"/>
    <w:rsid w:val="00655EBD"/>
    <w:rsid w:val="006568C9"/>
    <w:rsid w:val="006572E2"/>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2F2"/>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1EB6"/>
    <w:rsid w:val="006C2C36"/>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669"/>
    <w:rsid w:val="00713B27"/>
    <w:rsid w:val="00714C96"/>
    <w:rsid w:val="007154FC"/>
    <w:rsid w:val="0071687B"/>
    <w:rsid w:val="0071689A"/>
    <w:rsid w:val="00716F47"/>
    <w:rsid w:val="00717204"/>
    <w:rsid w:val="007204FD"/>
    <w:rsid w:val="007210AC"/>
    <w:rsid w:val="0072154F"/>
    <w:rsid w:val="00721CBC"/>
    <w:rsid w:val="007224D2"/>
    <w:rsid w:val="00722665"/>
    <w:rsid w:val="00723462"/>
    <w:rsid w:val="007248F1"/>
    <w:rsid w:val="00725ED3"/>
    <w:rsid w:val="007268F5"/>
    <w:rsid w:val="007317E0"/>
    <w:rsid w:val="0073189A"/>
    <w:rsid w:val="00731BD1"/>
    <w:rsid w:val="00731D26"/>
    <w:rsid w:val="0073446D"/>
    <w:rsid w:val="00735365"/>
    <w:rsid w:val="007360FA"/>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53A"/>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0C21"/>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1D9C"/>
    <w:rsid w:val="007D210E"/>
    <w:rsid w:val="007D2B56"/>
    <w:rsid w:val="007D3E45"/>
    <w:rsid w:val="007D4017"/>
    <w:rsid w:val="007D4F46"/>
    <w:rsid w:val="007D716A"/>
    <w:rsid w:val="007D76D4"/>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17385"/>
    <w:rsid w:val="00820257"/>
    <w:rsid w:val="0082102B"/>
    <w:rsid w:val="00821921"/>
    <w:rsid w:val="008223F5"/>
    <w:rsid w:val="008225FF"/>
    <w:rsid w:val="00822942"/>
    <w:rsid w:val="008229D3"/>
    <w:rsid w:val="00824426"/>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B1A"/>
    <w:rsid w:val="00847EB9"/>
    <w:rsid w:val="008504E0"/>
    <w:rsid w:val="00850570"/>
    <w:rsid w:val="00850857"/>
    <w:rsid w:val="008510F1"/>
    <w:rsid w:val="0085236E"/>
    <w:rsid w:val="00852545"/>
    <w:rsid w:val="00852B9B"/>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667"/>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97D5A"/>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09F"/>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873"/>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9DA"/>
    <w:rsid w:val="00916A53"/>
    <w:rsid w:val="00916EDA"/>
    <w:rsid w:val="00917234"/>
    <w:rsid w:val="0091775C"/>
    <w:rsid w:val="00917FAA"/>
    <w:rsid w:val="00920009"/>
    <w:rsid w:val="00922306"/>
    <w:rsid w:val="009229DF"/>
    <w:rsid w:val="00926875"/>
    <w:rsid w:val="009306C5"/>
    <w:rsid w:val="00931A1F"/>
    <w:rsid w:val="009334DB"/>
    <w:rsid w:val="0093358F"/>
    <w:rsid w:val="009335A0"/>
    <w:rsid w:val="009335F2"/>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ABF"/>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285"/>
    <w:rsid w:val="009775DB"/>
    <w:rsid w:val="00977974"/>
    <w:rsid w:val="009813C4"/>
    <w:rsid w:val="00981540"/>
    <w:rsid w:val="0098244A"/>
    <w:rsid w:val="00983AF5"/>
    <w:rsid w:val="00983C6E"/>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F3F"/>
    <w:rsid w:val="009A5190"/>
    <w:rsid w:val="009A6747"/>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339"/>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6630"/>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6D81"/>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88F"/>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1FDF"/>
    <w:rsid w:val="00A921FF"/>
    <w:rsid w:val="00A931AD"/>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4E67"/>
    <w:rsid w:val="00AD522C"/>
    <w:rsid w:val="00AD6A8F"/>
    <w:rsid w:val="00AD6C4A"/>
    <w:rsid w:val="00AD6D6A"/>
    <w:rsid w:val="00AD7B20"/>
    <w:rsid w:val="00AE1606"/>
    <w:rsid w:val="00AE179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14C"/>
    <w:rsid w:val="00B333DF"/>
    <w:rsid w:val="00B36E56"/>
    <w:rsid w:val="00B37250"/>
    <w:rsid w:val="00B40121"/>
    <w:rsid w:val="00B40233"/>
    <w:rsid w:val="00B413A8"/>
    <w:rsid w:val="00B41C2B"/>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1DB0"/>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0DEF"/>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6F92"/>
    <w:rsid w:val="00BD72E6"/>
    <w:rsid w:val="00BE01AE"/>
    <w:rsid w:val="00BE3F61"/>
    <w:rsid w:val="00BE439E"/>
    <w:rsid w:val="00BE45B6"/>
    <w:rsid w:val="00BE4D7A"/>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0BA"/>
    <w:rsid w:val="00C34414"/>
    <w:rsid w:val="00C3483E"/>
    <w:rsid w:val="00C3484C"/>
    <w:rsid w:val="00C35169"/>
    <w:rsid w:val="00C358EA"/>
    <w:rsid w:val="00C364E8"/>
    <w:rsid w:val="00C3797F"/>
    <w:rsid w:val="00C402BB"/>
    <w:rsid w:val="00C4095B"/>
    <w:rsid w:val="00C41FF0"/>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9D9"/>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B98"/>
    <w:rsid w:val="00C84D2D"/>
    <w:rsid w:val="00C8523E"/>
    <w:rsid w:val="00C85FFA"/>
    <w:rsid w:val="00C86048"/>
    <w:rsid w:val="00C864DC"/>
    <w:rsid w:val="00C8789B"/>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6B4B"/>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202"/>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5CA9"/>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951"/>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75"/>
    <w:rsid w:val="00D60E8B"/>
    <w:rsid w:val="00D612BC"/>
    <w:rsid w:val="00D61B60"/>
    <w:rsid w:val="00D61D87"/>
    <w:rsid w:val="00D627D0"/>
    <w:rsid w:val="00D62C0F"/>
    <w:rsid w:val="00D65BF2"/>
    <w:rsid w:val="00D65E4E"/>
    <w:rsid w:val="00D65EBA"/>
    <w:rsid w:val="00D70425"/>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27B"/>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91"/>
    <w:rsid w:val="00DB41B7"/>
    <w:rsid w:val="00DB4273"/>
    <w:rsid w:val="00DB4883"/>
    <w:rsid w:val="00DB4CC7"/>
    <w:rsid w:val="00DB64C8"/>
    <w:rsid w:val="00DB6D02"/>
    <w:rsid w:val="00DC1B3F"/>
    <w:rsid w:val="00DC3470"/>
    <w:rsid w:val="00DC52F9"/>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585"/>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397D"/>
    <w:rsid w:val="00DF5182"/>
    <w:rsid w:val="00DF5A69"/>
    <w:rsid w:val="00DF68A6"/>
    <w:rsid w:val="00E01503"/>
    <w:rsid w:val="00E020C1"/>
    <w:rsid w:val="00E023D8"/>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77D"/>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4C48"/>
    <w:rsid w:val="00E5510F"/>
    <w:rsid w:val="00E55885"/>
    <w:rsid w:val="00E56C72"/>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0505"/>
    <w:rsid w:val="00EF0601"/>
    <w:rsid w:val="00EF124E"/>
    <w:rsid w:val="00EF1517"/>
    <w:rsid w:val="00EF2159"/>
    <w:rsid w:val="00EF24C7"/>
    <w:rsid w:val="00EF24D4"/>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21"/>
    <w:rsid w:val="00F124AB"/>
    <w:rsid w:val="00F125C4"/>
    <w:rsid w:val="00F130E4"/>
    <w:rsid w:val="00F13281"/>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AEC"/>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232"/>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444"/>
    <w:rsid w:val="00F658E7"/>
    <w:rsid w:val="00F676CB"/>
    <w:rsid w:val="00F67946"/>
    <w:rsid w:val="00F67CD4"/>
    <w:rsid w:val="00F7009A"/>
    <w:rsid w:val="00F70A3D"/>
    <w:rsid w:val="00F70B7C"/>
    <w:rsid w:val="00F70E55"/>
    <w:rsid w:val="00F73524"/>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68BE"/>
    <w:rsid w:val="00F97D3E"/>
    <w:rsid w:val="00FA0498"/>
    <w:rsid w:val="00FA0E41"/>
    <w:rsid w:val="00FA271C"/>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5B0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0987B325-1D56-4D9D-8C8F-B3F8F74F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110">
    <w:name w:val="Указатель 11"/>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D25CA9"/>
    <w:pPr>
      <w:suppressAutoHyphens/>
      <w:spacing w:line="100" w:lineRule="atLeast"/>
    </w:pPr>
    <w:rPr>
      <w:kern w:val="1"/>
      <w:sz w:val="20"/>
      <w:szCs w:val="20"/>
      <w:lang w:val="en-AU" w:eastAsia="ar-SA"/>
    </w:rPr>
  </w:style>
  <w:style w:type="paragraph" w:styleId="aff8">
    <w:name w:val="No Spacing"/>
    <w:uiPriority w:val="1"/>
    <w:qFormat/>
    <w:rsid w:val="00D25CA9"/>
    <w:rPr>
      <w:rFonts w:ascii="Calibri" w:hAnsi="Calibri"/>
      <w:sz w:val="22"/>
      <w:szCs w:val="22"/>
      <w:lang w:val="ru-RU" w:eastAsia="ru-RU"/>
    </w:rPr>
  </w:style>
  <w:style w:type="paragraph" w:customStyle="1" w:styleId="120">
    <w:name w:val="Указатель 12"/>
    <w:basedOn w:val="a"/>
    <w:rsid w:val="00D25CA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D25CA9"/>
    <w:pPr>
      <w:suppressAutoHyphens/>
      <w:spacing w:line="100" w:lineRule="atLeast"/>
    </w:pPr>
    <w:rPr>
      <w:kern w:val="1"/>
      <w:sz w:val="20"/>
      <w:szCs w:val="20"/>
      <w:lang w:val="en-AU" w:eastAsia="ar-SA"/>
    </w:rPr>
  </w:style>
  <w:style w:type="paragraph" w:customStyle="1" w:styleId="xl76">
    <w:name w:val="xl76"/>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D25CA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D25CA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D25CA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D25C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3">
    <w:name w:val="1"/>
    <w:basedOn w:val="a"/>
    <w:next w:val="af"/>
    <w:qFormat/>
    <w:rsid w:val="00D25CA9"/>
    <w:pPr>
      <w:jc w:val="center"/>
    </w:pPr>
    <w:rPr>
      <w:rFonts w:ascii="Arial Armenian" w:hAnsi="Arial Armenian"/>
      <w:szCs w:val="22"/>
    </w:rPr>
  </w:style>
  <w:style w:type="character" w:customStyle="1" w:styleId="CharChar12">
    <w:name w:val="Char Char12"/>
    <w:rsid w:val="00D25CA9"/>
    <w:rPr>
      <w:rFonts w:ascii="Arial LatArm" w:hAnsi="Arial LatArm"/>
      <w:sz w:val="24"/>
      <w:lang w:val="en-US"/>
    </w:rPr>
  </w:style>
  <w:style w:type="paragraph" w:customStyle="1" w:styleId="msonormalcxspmiddlecxspmiddle">
    <w:name w:val="msonormalcxspmiddlecxspmiddle"/>
    <w:basedOn w:val="a"/>
    <w:rsid w:val="00D25CA9"/>
    <w:pPr>
      <w:spacing w:before="100" w:beforeAutospacing="1" w:after="100" w:afterAutospacing="1"/>
    </w:pPr>
  </w:style>
  <w:style w:type="paragraph" w:customStyle="1" w:styleId="msonormalcxspmiddlecxsplast">
    <w:name w:val="msonormalcxspmiddlecxsplast"/>
    <w:basedOn w:val="a"/>
    <w:rsid w:val="00D25CA9"/>
    <w:pPr>
      <w:spacing w:before="100" w:beforeAutospacing="1" w:after="100" w:afterAutospacing="1"/>
    </w:pPr>
  </w:style>
  <w:style w:type="character" w:customStyle="1" w:styleId="14">
    <w:name w:val="Название Знак1"/>
    <w:uiPriority w:val="10"/>
    <w:rsid w:val="00D25CA9"/>
    <w:rPr>
      <w:rFonts w:ascii="Cambria" w:eastAsia="Times New Roman" w:hAnsi="Cambria" w:cs="Times New Roman"/>
      <w:spacing w:val="-10"/>
      <w:kern w:val="28"/>
      <w:sz w:val="56"/>
      <w:szCs w:val="56"/>
    </w:rPr>
  </w:style>
  <w:style w:type="paragraph" w:customStyle="1" w:styleId="xl90">
    <w:name w:val="xl90"/>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D25CA9"/>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0098037">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477410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A68AD-3ED0-4B43-965F-220FC813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61</Pages>
  <Words>22096</Words>
  <Characters>125951</Characters>
  <Application>Microsoft Office Word</Application>
  <DocSecurity>0</DocSecurity>
  <Lines>1049</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147752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RePack by Diakov</cp:lastModifiedBy>
  <cp:revision>71</cp:revision>
  <cp:lastPrinted>2018-02-16T07:12:00Z</cp:lastPrinted>
  <dcterms:created xsi:type="dcterms:W3CDTF">2024-09-11T08:34:00Z</dcterms:created>
  <dcterms:modified xsi:type="dcterms:W3CDTF">2024-09-30T11:43:00Z</dcterms:modified>
</cp:coreProperties>
</file>